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84112077" w:displacedByCustomXml="next"/>
    <w:sdt>
      <w:sdtPr>
        <w:rPr>
          <w:rFonts w:ascii="Arial Narrow" w:eastAsiaTheme="minorHAnsi" w:hAnsi="Arial Narrow" w:cs="Times New Roman"/>
          <w:b w:val="0"/>
          <w:bCs w:val="0"/>
          <w:color w:val="auto"/>
          <w:sz w:val="22"/>
          <w:szCs w:val="22"/>
        </w:rPr>
        <w:id w:val="170562672"/>
        <w:docPartObj>
          <w:docPartGallery w:val="Table of Contents"/>
          <w:docPartUnique/>
        </w:docPartObj>
      </w:sdtPr>
      <w:sdtContent>
        <w:p w:rsidR="00F837C7" w:rsidRPr="002121C5" w:rsidRDefault="00F837C7" w:rsidP="00F837C7">
          <w:pPr>
            <w:pStyle w:val="Nadpisobsahu"/>
            <w:ind w:firstLine="142"/>
            <w:rPr>
              <w:rFonts w:ascii="Arial Narrow" w:hAnsi="Arial Narrow"/>
              <w:color w:val="auto"/>
            </w:rPr>
          </w:pPr>
          <w:r w:rsidRPr="002121C5">
            <w:rPr>
              <w:rFonts w:ascii="Arial Narrow" w:hAnsi="Arial Narrow"/>
              <w:color w:val="auto"/>
            </w:rPr>
            <w:t>Obsah</w:t>
          </w:r>
        </w:p>
        <w:p w:rsidR="002121C5" w:rsidRDefault="00083BB9">
          <w:pPr>
            <w:pStyle w:val="Obsah1"/>
            <w:rPr>
              <w:rFonts w:asciiTheme="minorHAnsi" w:eastAsiaTheme="minorEastAsia" w:hAnsiTheme="minorHAnsi" w:cstheme="minorBidi"/>
              <w:lang w:eastAsia="cs-CZ"/>
            </w:rPr>
          </w:pPr>
          <w:r w:rsidRPr="002121C5">
            <w:fldChar w:fldCharType="begin"/>
          </w:r>
          <w:r w:rsidR="00F837C7" w:rsidRPr="002121C5">
            <w:instrText xml:space="preserve"> TOC \o "1-3" \h \z \u </w:instrText>
          </w:r>
          <w:r w:rsidRPr="002121C5">
            <w:fldChar w:fldCharType="separate"/>
          </w:r>
          <w:hyperlink w:anchor="_Toc413139559" w:history="1">
            <w:r w:rsidR="002121C5" w:rsidRPr="002121C5">
              <w:rPr>
                <w:rStyle w:val="Hypertextovodkaz"/>
                <w:b/>
              </w:rPr>
              <w:t>A Průvodní zpráva</w:t>
            </w:r>
            <w:r w:rsidR="002121C5">
              <w:rPr>
                <w:webHidden/>
              </w:rPr>
              <w:tab/>
            </w:r>
            <w:r w:rsidR="002121C5">
              <w:rPr>
                <w:webHidden/>
              </w:rPr>
              <w:fldChar w:fldCharType="begin"/>
            </w:r>
            <w:r w:rsidR="002121C5">
              <w:rPr>
                <w:webHidden/>
              </w:rPr>
              <w:instrText xml:space="preserve"> PAGEREF _Toc413139559 \h </w:instrText>
            </w:r>
            <w:r w:rsidR="002121C5">
              <w:rPr>
                <w:webHidden/>
              </w:rPr>
            </w:r>
            <w:r w:rsidR="002121C5">
              <w:rPr>
                <w:webHidden/>
              </w:rPr>
              <w:fldChar w:fldCharType="separate"/>
            </w:r>
            <w:r w:rsidR="002121C5">
              <w:rPr>
                <w:webHidden/>
              </w:rPr>
              <w:t>2</w:t>
            </w:r>
            <w:r w:rsidR="002121C5">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60" w:history="1">
            <w:r w:rsidRPr="00DB38D3">
              <w:rPr>
                <w:rStyle w:val="Hypertextovodkaz"/>
              </w:rPr>
              <w:t>A.1 Identifikační údaje</w:t>
            </w:r>
            <w:r>
              <w:rPr>
                <w:webHidden/>
              </w:rPr>
              <w:tab/>
            </w:r>
            <w:r>
              <w:rPr>
                <w:webHidden/>
              </w:rPr>
              <w:fldChar w:fldCharType="begin"/>
            </w:r>
            <w:r>
              <w:rPr>
                <w:webHidden/>
              </w:rPr>
              <w:instrText xml:space="preserve"> PAGEREF _Toc413139560 \h </w:instrText>
            </w:r>
            <w:r>
              <w:rPr>
                <w:webHidden/>
              </w:rPr>
            </w:r>
            <w:r>
              <w:rPr>
                <w:webHidden/>
              </w:rPr>
              <w:fldChar w:fldCharType="separate"/>
            </w:r>
            <w:r>
              <w:rPr>
                <w:webHidden/>
              </w:rPr>
              <w:t>2</w:t>
            </w:r>
            <w:r>
              <w:rPr>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61" w:history="1">
            <w:r w:rsidRPr="00DB38D3">
              <w:rPr>
                <w:rStyle w:val="Hypertextovodkaz"/>
                <w:noProof/>
              </w:rPr>
              <w:t>A.1.1 Údaje o území</w:t>
            </w:r>
            <w:r>
              <w:rPr>
                <w:noProof/>
                <w:webHidden/>
              </w:rPr>
              <w:tab/>
            </w:r>
            <w:r>
              <w:rPr>
                <w:noProof/>
                <w:webHidden/>
              </w:rPr>
              <w:fldChar w:fldCharType="begin"/>
            </w:r>
            <w:r>
              <w:rPr>
                <w:noProof/>
                <w:webHidden/>
              </w:rPr>
              <w:instrText xml:space="preserve"> PAGEREF _Toc413139561 \h </w:instrText>
            </w:r>
            <w:r>
              <w:rPr>
                <w:noProof/>
                <w:webHidden/>
              </w:rPr>
            </w:r>
            <w:r>
              <w:rPr>
                <w:noProof/>
                <w:webHidden/>
              </w:rPr>
              <w:fldChar w:fldCharType="separate"/>
            </w:r>
            <w:r>
              <w:rPr>
                <w:noProof/>
                <w:webHidden/>
              </w:rPr>
              <w:t>2</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62" w:history="1">
            <w:r w:rsidRPr="00DB38D3">
              <w:rPr>
                <w:rStyle w:val="Hypertextovodkaz"/>
                <w:noProof/>
              </w:rPr>
              <w:t>A.1.2 Údaje o žadateli</w:t>
            </w:r>
            <w:r>
              <w:rPr>
                <w:noProof/>
                <w:webHidden/>
              </w:rPr>
              <w:tab/>
            </w:r>
            <w:r>
              <w:rPr>
                <w:noProof/>
                <w:webHidden/>
              </w:rPr>
              <w:fldChar w:fldCharType="begin"/>
            </w:r>
            <w:r>
              <w:rPr>
                <w:noProof/>
                <w:webHidden/>
              </w:rPr>
              <w:instrText xml:space="preserve"> PAGEREF _Toc413139562 \h </w:instrText>
            </w:r>
            <w:r>
              <w:rPr>
                <w:noProof/>
                <w:webHidden/>
              </w:rPr>
            </w:r>
            <w:r>
              <w:rPr>
                <w:noProof/>
                <w:webHidden/>
              </w:rPr>
              <w:fldChar w:fldCharType="separate"/>
            </w:r>
            <w:r>
              <w:rPr>
                <w:noProof/>
                <w:webHidden/>
              </w:rPr>
              <w:t>2</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63" w:history="1">
            <w:r w:rsidRPr="00DB38D3">
              <w:rPr>
                <w:rStyle w:val="Hypertextovodkaz"/>
                <w:noProof/>
              </w:rPr>
              <w:t>A.1.3 Údaje o zpracovateli dokumentace</w:t>
            </w:r>
            <w:r>
              <w:rPr>
                <w:noProof/>
                <w:webHidden/>
              </w:rPr>
              <w:tab/>
            </w:r>
            <w:r>
              <w:rPr>
                <w:noProof/>
                <w:webHidden/>
              </w:rPr>
              <w:fldChar w:fldCharType="begin"/>
            </w:r>
            <w:r>
              <w:rPr>
                <w:noProof/>
                <w:webHidden/>
              </w:rPr>
              <w:instrText xml:space="preserve"> PAGEREF _Toc413139563 \h </w:instrText>
            </w:r>
            <w:r>
              <w:rPr>
                <w:noProof/>
                <w:webHidden/>
              </w:rPr>
            </w:r>
            <w:r>
              <w:rPr>
                <w:noProof/>
                <w:webHidden/>
              </w:rPr>
              <w:fldChar w:fldCharType="separate"/>
            </w:r>
            <w:r>
              <w:rPr>
                <w:noProof/>
                <w:webHidden/>
              </w:rPr>
              <w:t>2</w:t>
            </w:r>
            <w:r>
              <w:rPr>
                <w:noProof/>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64" w:history="1">
            <w:r w:rsidRPr="00DB38D3">
              <w:rPr>
                <w:rStyle w:val="Hypertextovodkaz"/>
              </w:rPr>
              <w:t>A.2 Seznam vstupních podkladů</w:t>
            </w:r>
            <w:r>
              <w:rPr>
                <w:webHidden/>
              </w:rPr>
              <w:tab/>
            </w:r>
            <w:r>
              <w:rPr>
                <w:webHidden/>
              </w:rPr>
              <w:fldChar w:fldCharType="begin"/>
            </w:r>
            <w:r>
              <w:rPr>
                <w:webHidden/>
              </w:rPr>
              <w:instrText xml:space="preserve"> PAGEREF _Toc413139564 \h </w:instrText>
            </w:r>
            <w:r>
              <w:rPr>
                <w:webHidden/>
              </w:rPr>
            </w:r>
            <w:r>
              <w:rPr>
                <w:webHidden/>
              </w:rPr>
              <w:fldChar w:fldCharType="separate"/>
            </w:r>
            <w:r>
              <w:rPr>
                <w:webHidden/>
              </w:rPr>
              <w:t>2</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65" w:history="1">
            <w:r w:rsidRPr="00DB38D3">
              <w:rPr>
                <w:rStyle w:val="Hypertextovodkaz"/>
              </w:rPr>
              <w:t>A.3 Údaje o území</w:t>
            </w:r>
            <w:r>
              <w:rPr>
                <w:webHidden/>
              </w:rPr>
              <w:tab/>
            </w:r>
            <w:r>
              <w:rPr>
                <w:webHidden/>
              </w:rPr>
              <w:fldChar w:fldCharType="begin"/>
            </w:r>
            <w:r>
              <w:rPr>
                <w:webHidden/>
              </w:rPr>
              <w:instrText xml:space="preserve"> PAGEREF _Toc413139565 \h </w:instrText>
            </w:r>
            <w:r>
              <w:rPr>
                <w:webHidden/>
              </w:rPr>
            </w:r>
            <w:r>
              <w:rPr>
                <w:webHidden/>
              </w:rPr>
              <w:fldChar w:fldCharType="separate"/>
            </w:r>
            <w:r>
              <w:rPr>
                <w:webHidden/>
              </w:rPr>
              <w:t>3</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66" w:history="1">
            <w:r w:rsidRPr="00DB38D3">
              <w:rPr>
                <w:rStyle w:val="Hypertextovodkaz"/>
              </w:rPr>
              <w:t>A.4 Údaje o stavbě</w:t>
            </w:r>
            <w:r>
              <w:rPr>
                <w:webHidden/>
              </w:rPr>
              <w:tab/>
            </w:r>
            <w:r>
              <w:rPr>
                <w:webHidden/>
              </w:rPr>
              <w:fldChar w:fldCharType="begin"/>
            </w:r>
            <w:r>
              <w:rPr>
                <w:webHidden/>
              </w:rPr>
              <w:instrText xml:space="preserve"> PAGEREF _Toc413139566 \h </w:instrText>
            </w:r>
            <w:r>
              <w:rPr>
                <w:webHidden/>
              </w:rPr>
            </w:r>
            <w:r>
              <w:rPr>
                <w:webHidden/>
              </w:rPr>
              <w:fldChar w:fldCharType="separate"/>
            </w:r>
            <w:r>
              <w:rPr>
                <w:webHidden/>
              </w:rPr>
              <w:t>3</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67" w:history="1">
            <w:r w:rsidRPr="00DB38D3">
              <w:rPr>
                <w:rStyle w:val="Hypertextovodkaz"/>
              </w:rPr>
              <w:t>A.5 Členění stavby na objekty a technická a technologická zařízení</w:t>
            </w:r>
            <w:r>
              <w:rPr>
                <w:webHidden/>
              </w:rPr>
              <w:tab/>
            </w:r>
            <w:r>
              <w:rPr>
                <w:webHidden/>
              </w:rPr>
              <w:fldChar w:fldCharType="begin"/>
            </w:r>
            <w:r>
              <w:rPr>
                <w:webHidden/>
              </w:rPr>
              <w:instrText xml:space="preserve"> PAGEREF _Toc413139567 \h </w:instrText>
            </w:r>
            <w:r>
              <w:rPr>
                <w:webHidden/>
              </w:rPr>
            </w:r>
            <w:r>
              <w:rPr>
                <w:webHidden/>
              </w:rPr>
              <w:fldChar w:fldCharType="separate"/>
            </w:r>
            <w:r>
              <w:rPr>
                <w:webHidden/>
              </w:rPr>
              <w:t>5</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68" w:history="1">
            <w:r w:rsidRPr="002121C5">
              <w:rPr>
                <w:rStyle w:val="Hypertextovodkaz"/>
                <w:b/>
              </w:rPr>
              <w:t>B Souhrnná technická zpráva</w:t>
            </w:r>
            <w:r>
              <w:rPr>
                <w:webHidden/>
              </w:rPr>
              <w:tab/>
            </w:r>
            <w:r>
              <w:rPr>
                <w:webHidden/>
              </w:rPr>
              <w:fldChar w:fldCharType="begin"/>
            </w:r>
            <w:r>
              <w:rPr>
                <w:webHidden/>
              </w:rPr>
              <w:instrText xml:space="preserve"> PAGEREF _Toc413139568 \h </w:instrText>
            </w:r>
            <w:r>
              <w:rPr>
                <w:webHidden/>
              </w:rPr>
            </w:r>
            <w:r>
              <w:rPr>
                <w:webHidden/>
              </w:rPr>
              <w:fldChar w:fldCharType="separate"/>
            </w:r>
            <w:r>
              <w:rPr>
                <w:webHidden/>
              </w:rPr>
              <w:t>6</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69" w:history="1">
            <w:r w:rsidRPr="00DB38D3">
              <w:rPr>
                <w:rStyle w:val="Hypertextovodkaz"/>
              </w:rPr>
              <w:t>B.1 Popis území stavby</w:t>
            </w:r>
            <w:r>
              <w:rPr>
                <w:webHidden/>
              </w:rPr>
              <w:tab/>
            </w:r>
            <w:r>
              <w:rPr>
                <w:webHidden/>
              </w:rPr>
              <w:fldChar w:fldCharType="begin"/>
            </w:r>
            <w:r>
              <w:rPr>
                <w:webHidden/>
              </w:rPr>
              <w:instrText xml:space="preserve"> PAGEREF _Toc413139569 \h </w:instrText>
            </w:r>
            <w:r>
              <w:rPr>
                <w:webHidden/>
              </w:rPr>
            </w:r>
            <w:r>
              <w:rPr>
                <w:webHidden/>
              </w:rPr>
              <w:fldChar w:fldCharType="separate"/>
            </w:r>
            <w:r>
              <w:rPr>
                <w:webHidden/>
              </w:rPr>
              <w:t>6</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70" w:history="1">
            <w:r w:rsidRPr="00DB38D3">
              <w:rPr>
                <w:rStyle w:val="Hypertextovodkaz"/>
              </w:rPr>
              <w:t>B.2 Celkový popis stavby</w:t>
            </w:r>
            <w:r>
              <w:rPr>
                <w:webHidden/>
              </w:rPr>
              <w:tab/>
            </w:r>
            <w:r>
              <w:rPr>
                <w:webHidden/>
              </w:rPr>
              <w:fldChar w:fldCharType="begin"/>
            </w:r>
            <w:r>
              <w:rPr>
                <w:webHidden/>
              </w:rPr>
              <w:instrText xml:space="preserve"> PAGEREF _Toc413139570 \h </w:instrText>
            </w:r>
            <w:r>
              <w:rPr>
                <w:webHidden/>
              </w:rPr>
            </w:r>
            <w:r>
              <w:rPr>
                <w:webHidden/>
              </w:rPr>
              <w:fldChar w:fldCharType="separate"/>
            </w:r>
            <w:r>
              <w:rPr>
                <w:webHidden/>
              </w:rPr>
              <w:t>6</w:t>
            </w:r>
            <w:r>
              <w:rPr>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1" w:history="1">
            <w:r w:rsidRPr="00DB38D3">
              <w:rPr>
                <w:rStyle w:val="Hypertextovodkaz"/>
                <w:noProof/>
              </w:rPr>
              <w:t>B.2.1 Účel užívání stavby, základní kapacity funkčních jednotek</w:t>
            </w:r>
            <w:r>
              <w:rPr>
                <w:noProof/>
                <w:webHidden/>
              </w:rPr>
              <w:tab/>
            </w:r>
            <w:r>
              <w:rPr>
                <w:noProof/>
                <w:webHidden/>
              </w:rPr>
              <w:fldChar w:fldCharType="begin"/>
            </w:r>
            <w:r>
              <w:rPr>
                <w:noProof/>
                <w:webHidden/>
              </w:rPr>
              <w:instrText xml:space="preserve"> PAGEREF _Toc413139571 \h </w:instrText>
            </w:r>
            <w:r>
              <w:rPr>
                <w:noProof/>
                <w:webHidden/>
              </w:rPr>
            </w:r>
            <w:r>
              <w:rPr>
                <w:noProof/>
                <w:webHidden/>
              </w:rPr>
              <w:fldChar w:fldCharType="separate"/>
            </w:r>
            <w:r>
              <w:rPr>
                <w:noProof/>
                <w:webHidden/>
              </w:rPr>
              <w:t>6</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2" w:history="1">
            <w:r w:rsidRPr="00DB38D3">
              <w:rPr>
                <w:rStyle w:val="Hypertextovodkaz"/>
                <w:noProof/>
              </w:rPr>
              <w:t>B.2.2 Celkové urbanistické a architektonické řešení</w:t>
            </w:r>
            <w:r>
              <w:rPr>
                <w:noProof/>
                <w:webHidden/>
              </w:rPr>
              <w:tab/>
            </w:r>
            <w:r>
              <w:rPr>
                <w:noProof/>
                <w:webHidden/>
              </w:rPr>
              <w:fldChar w:fldCharType="begin"/>
            </w:r>
            <w:r>
              <w:rPr>
                <w:noProof/>
                <w:webHidden/>
              </w:rPr>
              <w:instrText xml:space="preserve"> PAGEREF _Toc413139572 \h </w:instrText>
            </w:r>
            <w:r>
              <w:rPr>
                <w:noProof/>
                <w:webHidden/>
              </w:rPr>
            </w:r>
            <w:r>
              <w:rPr>
                <w:noProof/>
                <w:webHidden/>
              </w:rPr>
              <w:fldChar w:fldCharType="separate"/>
            </w:r>
            <w:r>
              <w:rPr>
                <w:noProof/>
                <w:webHidden/>
              </w:rPr>
              <w:t>6</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3" w:history="1">
            <w:r w:rsidRPr="00DB38D3">
              <w:rPr>
                <w:rStyle w:val="Hypertextovodkaz"/>
                <w:noProof/>
              </w:rPr>
              <w:t>B.2.3 Celkové provozní řešení, technologie výroby</w:t>
            </w:r>
            <w:r>
              <w:rPr>
                <w:noProof/>
                <w:webHidden/>
              </w:rPr>
              <w:tab/>
            </w:r>
            <w:r>
              <w:rPr>
                <w:noProof/>
                <w:webHidden/>
              </w:rPr>
              <w:fldChar w:fldCharType="begin"/>
            </w:r>
            <w:r>
              <w:rPr>
                <w:noProof/>
                <w:webHidden/>
              </w:rPr>
              <w:instrText xml:space="preserve"> PAGEREF _Toc413139573 \h </w:instrText>
            </w:r>
            <w:r>
              <w:rPr>
                <w:noProof/>
                <w:webHidden/>
              </w:rPr>
            </w:r>
            <w:r>
              <w:rPr>
                <w:noProof/>
                <w:webHidden/>
              </w:rPr>
              <w:fldChar w:fldCharType="separate"/>
            </w:r>
            <w:r>
              <w:rPr>
                <w:noProof/>
                <w:webHidden/>
              </w:rPr>
              <w:t>7</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4" w:history="1">
            <w:r w:rsidRPr="00DB38D3">
              <w:rPr>
                <w:rStyle w:val="Hypertextovodkaz"/>
                <w:noProof/>
              </w:rPr>
              <w:t>B.2.4 Bezbariérové užívání stavby</w:t>
            </w:r>
            <w:r>
              <w:rPr>
                <w:noProof/>
                <w:webHidden/>
              </w:rPr>
              <w:tab/>
            </w:r>
            <w:r>
              <w:rPr>
                <w:noProof/>
                <w:webHidden/>
              </w:rPr>
              <w:fldChar w:fldCharType="begin"/>
            </w:r>
            <w:r>
              <w:rPr>
                <w:noProof/>
                <w:webHidden/>
              </w:rPr>
              <w:instrText xml:space="preserve"> PAGEREF _Toc413139574 \h </w:instrText>
            </w:r>
            <w:r>
              <w:rPr>
                <w:noProof/>
                <w:webHidden/>
              </w:rPr>
            </w:r>
            <w:r>
              <w:rPr>
                <w:noProof/>
                <w:webHidden/>
              </w:rPr>
              <w:fldChar w:fldCharType="separate"/>
            </w:r>
            <w:r>
              <w:rPr>
                <w:noProof/>
                <w:webHidden/>
              </w:rPr>
              <w:t>7</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5" w:history="1">
            <w:r w:rsidRPr="00DB38D3">
              <w:rPr>
                <w:rStyle w:val="Hypertextovodkaz"/>
                <w:noProof/>
              </w:rPr>
              <w:t>B.2.5 Bezpečnost užívání stavby</w:t>
            </w:r>
            <w:r>
              <w:rPr>
                <w:noProof/>
                <w:webHidden/>
              </w:rPr>
              <w:tab/>
            </w:r>
            <w:r>
              <w:rPr>
                <w:noProof/>
                <w:webHidden/>
              </w:rPr>
              <w:fldChar w:fldCharType="begin"/>
            </w:r>
            <w:r>
              <w:rPr>
                <w:noProof/>
                <w:webHidden/>
              </w:rPr>
              <w:instrText xml:space="preserve"> PAGEREF _Toc413139575 \h </w:instrText>
            </w:r>
            <w:r>
              <w:rPr>
                <w:noProof/>
                <w:webHidden/>
              </w:rPr>
            </w:r>
            <w:r>
              <w:rPr>
                <w:noProof/>
                <w:webHidden/>
              </w:rPr>
              <w:fldChar w:fldCharType="separate"/>
            </w:r>
            <w:r>
              <w:rPr>
                <w:noProof/>
                <w:webHidden/>
              </w:rPr>
              <w:t>7</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6" w:history="1">
            <w:r w:rsidRPr="00DB38D3">
              <w:rPr>
                <w:rStyle w:val="Hypertextovodkaz"/>
                <w:noProof/>
              </w:rPr>
              <w:t>B.2.6 Základní charakteristika</w:t>
            </w:r>
            <w:r>
              <w:rPr>
                <w:noProof/>
                <w:webHidden/>
              </w:rPr>
              <w:tab/>
            </w:r>
            <w:r>
              <w:rPr>
                <w:noProof/>
                <w:webHidden/>
              </w:rPr>
              <w:fldChar w:fldCharType="begin"/>
            </w:r>
            <w:r>
              <w:rPr>
                <w:noProof/>
                <w:webHidden/>
              </w:rPr>
              <w:instrText xml:space="preserve"> PAGEREF _Toc413139576 \h </w:instrText>
            </w:r>
            <w:r>
              <w:rPr>
                <w:noProof/>
                <w:webHidden/>
              </w:rPr>
            </w:r>
            <w:r>
              <w:rPr>
                <w:noProof/>
                <w:webHidden/>
              </w:rPr>
              <w:fldChar w:fldCharType="separate"/>
            </w:r>
            <w:r>
              <w:rPr>
                <w:noProof/>
                <w:webHidden/>
              </w:rPr>
              <w:t>8</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7" w:history="1">
            <w:r w:rsidRPr="00DB38D3">
              <w:rPr>
                <w:rStyle w:val="Hypertextovodkaz"/>
                <w:noProof/>
              </w:rPr>
              <w:t>B.2.7 Základní charakteristika technických a technologických zařízení</w:t>
            </w:r>
            <w:r>
              <w:rPr>
                <w:noProof/>
                <w:webHidden/>
              </w:rPr>
              <w:tab/>
            </w:r>
            <w:r>
              <w:rPr>
                <w:noProof/>
                <w:webHidden/>
              </w:rPr>
              <w:fldChar w:fldCharType="begin"/>
            </w:r>
            <w:r>
              <w:rPr>
                <w:noProof/>
                <w:webHidden/>
              </w:rPr>
              <w:instrText xml:space="preserve"> PAGEREF _Toc413139577 \h </w:instrText>
            </w:r>
            <w:r>
              <w:rPr>
                <w:noProof/>
                <w:webHidden/>
              </w:rPr>
            </w:r>
            <w:r>
              <w:rPr>
                <w:noProof/>
                <w:webHidden/>
              </w:rPr>
              <w:fldChar w:fldCharType="separate"/>
            </w:r>
            <w:r>
              <w:rPr>
                <w:noProof/>
                <w:webHidden/>
              </w:rPr>
              <w:t>8</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8" w:history="1">
            <w:r w:rsidRPr="00DB38D3">
              <w:rPr>
                <w:rStyle w:val="Hypertextovodkaz"/>
                <w:noProof/>
              </w:rPr>
              <w:t>B.2.8 Požárně bezpečnostní řešení</w:t>
            </w:r>
            <w:r>
              <w:rPr>
                <w:noProof/>
                <w:webHidden/>
              </w:rPr>
              <w:tab/>
            </w:r>
            <w:r>
              <w:rPr>
                <w:noProof/>
                <w:webHidden/>
              </w:rPr>
              <w:fldChar w:fldCharType="begin"/>
            </w:r>
            <w:r>
              <w:rPr>
                <w:noProof/>
                <w:webHidden/>
              </w:rPr>
              <w:instrText xml:space="preserve"> PAGEREF _Toc413139578 \h </w:instrText>
            </w:r>
            <w:r>
              <w:rPr>
                <w:noProof/>
                <w:webHidden/>
              </w:rPr>
            </w:r>
            <w:r>
              <w:rPr>
                <w:noProof/>
                <w:webHidden/>
              </w:rPr>
              <w:fldChar w:fldCharType="separate"/>
            </w:r>
            <w:r>
              <w:rPr>
                <w:noProof/>
                <w:webHidden/>
              </w:rPr>
              <w:t>8</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79" w:history="1">
            <w:r w:rsidRPr="00DB38D3">
              <w:rPr>
                <w:rStyle w:val="Hypertextovodkaz"/>
                <w:noProof/>
              </w:rPr>
              <w:t>B.2.9 Zásady hospodaření s energiemi</w:t>
            </w:r>
            <w:r>
              <w:rPr>
                <w:noProof/>
                <w:webHidden/>
              </w:rPr>
              <w:tab/>
            </w:r>
            <w:r>
              <w:rPr>
                <w:noProof/>
                <w:webHidden/>
              </w:rPr>
              <w:fldChar w:fldCharType="begin"/>
            </w:r>
            <w:r>
              <w:rPr>
                <w:noProof/>
                <w:webHidden/>
              </w:rPr>
              <w:instrText xml:space="preserve"> PAGEREF _Toc413139579 \h </w:instrText>
            </w:r>
            <w:r>
              <w:rPr>
                <w:noProof/>
                <w:webHidden/>
              </w:rPr>
            </w:r>
            <w:r>
              <w:rPr>
                <w:noProof/>
                <w:webHidden/>
              </w:rPr>
              <w:fldChar w:fldCharType="separate"/>
            </w:r>
            <w:r>
              <w:rPr>
                <w:noProof/>
                <w:webHidden/>
              </w:rPr>
              <w:t>8</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80" w:history="1">
            <w:r w:rsidRPr="00DB38D3">
              <w:rPr>
                <w:rStyle w:val="Hypertextovodkaz"/>
                <w:noProof/>
              </w:rPr>
              <w:t>B.2.10 Hygienické požadavky na stavby, požadavky na pracovní a komunální prostředí</w:t>
            </w:r>
            <w:r>
              <w:rPr>
                <w:noProof/>
                <w:webHidden/>
              </w:rPr>
              <w:tab/>
            </w:r>
            <w:r>
              <w:rPr>
                <w:noProof/>
                <w:webHidden/>
              </w:rPr>
              <w:fldChar w:fldCharType="begin"/>
            </w:r>
            <w:r>
              <w:rPr>
                <w:noProof/>
                <w:webHidden/>
              </w:rPr>
              <w:instrText xml:space="preserve"> PAGEREF _Toc413139580 \h </w:instrText>
            </w:r>
            <w:r>
              <w:rPr>
                <w:noProof/>
                <w:webHidden/>
              </w:rPr>
            </w:r>
            <w:r>
              <w:rPr>
                <w:noProof/>
                <w:webHidden/>
              </w:rPr>
              <w:fldChar w:fldCharType="separate"/>
            </w:r>
            <w:r>
              <w:rPr>
                <w:noProof/>
                <w:webHidden/>
              </w:rPr>
              <w:t>8</w:t>
            </w:r>
            <w:r>
              <w:rPr>
                <w:noProof/>
                <w:webHidden/>
              </w:rPr>
              <w:fldChar w:fldCharType="end"/>
            </w:r>
          </w:hyperlink>
        </w:p>
        <w:p w:rsidR="002121C5" w:rsidRDefault="002121C5">
          <w:pPr>
            <w:pStyle w:val="Obsah2"/>
            <w:tabs>
              <w:tab w:val="right" w:leader="dot" w:pos="9062"/>
            </w:tabs>
            <w:rPr>
              <w:rFonts w:asciiTheme="minorHAnsi" w:eastAsiaTheme="minorEastAsia" w:hAnsiTheme="minorHAnsi" w:cstheme="minorBidi"/>
              <w:noProof/>
              <w:lang w:eastAsia="cs-CZ"/>
            </w:rPr>
          </w:pPr>
          <w:hyperlink w:anchor="_Toc413139581" w:history="1">
            <w:r w:rsidRPr="00DB38D3">
              <w:rPr>
                <w:rStyle w:val="Hypertextovodkaz"/>
                <w:noProof/>
              </w:rPr>
              <w:t>B.2.11 Ochrana stavby před negativními účinky vnějšího prostředí</w:t>
            </w:r>
            <w:r>
              <w:rPr>
                <w:noProof/>
                <w:webHidden/>
              </w:rPr>
              <w:tab/>
            </w:r>
            <w:r>
              <w:rPr>
                <w:noProof/>
                <w:webHidden/>
              </w:rPr>
              <w:fldChar w:fldCharType="begin"/>
            </w:r>
            <w:r>
              <w:rPr>
                <w:noProof/>
                <w:webHidden/>
              </w:rPr>
              <w:instrText xml:space="preserve"> PAGEREF _Toc413139581 \h </w:instrText>
            </w:r>
            <w:r>
              <w:rPr>
                <w:noProof/>
                <w:webHidden/>
              </w:rPr>
            </w:r>
            <w:r>
              <w:rPr>
                <w:noProof/>
                <w:webHidden/>
              </w:rPr>
              <w:fldChar w:fldCharType="separate"/>
            </w:r>
            <w:r>
              <w:rPr>
                <w:noProof/>
                <w:webHidden/>
              </w:rPr>
              <w:t>9</w:t>
            </w:r>
            <w:r>
              <w:rPr>
                <w:noProof/>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82" w:history="1">
            <w:r w:rsidRPr="00DB38D3">
              <w:rPr>
                <w:rStyle w:val="Hypertextovodkaz"/>
              </w:rPr>
              <w:t>B.3 Připojení na technickou infrastrukturu</w:t>
            </w:r>
            <w:r>
              <w:rPr>
                <w:webHidden/>
              </w:rPr>
              <w:tab/>
            </w:r>
            <w:r>
              <w:rPr>
                <w:webHidden/>
              </w:rPr>
              <w:fldChar w:fldCharType="begin"/>
            </w:r>
            <w:r>
              <w:rPr>
                <w:webHidden/>
              </w:rPr>
              <w:instrText xml:space="preserve"> PAGEREF _Toc413139582 \h </w:instrText>
            </w:r>
            <w:r>
              <w:rPr>
                <w:webHidden/>
              </w:rPr>
            </w:r>
            <w:r>
              <w:rPr>
                <w:webHidden/>
              </w:rPr>
              <w:fldChar w:fldCharType="separate"/>
            </w:r>
            <w:r>
              <w:rPr>
                <w:webHidden/>
              </w:rPr>
              <w:t>9</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83" w:history="1">
            <w:r w:rsidRPr="00DB38D3">
              <w:rPr>
                <w:rStyle w:val="Hypertextovodkaz"/>
              </w:rPr>
              <w:t>B.4 Dopravní řešení</w:t>
            </w:r>
            <w:r>
              <w:rPr>
                <w:webHidden/>
              </w:rPr>
              <w:tab/>
            </w:r>
            <w:r>
              <w:rPr>
                <w:webHidden/>
              </w:rPr>
              <w:fldChar w:fldCharType="begin"/>
            </w:r>
            <w:r>
              <w:rPr>
                <w:webHidden/>
              </w:rPr>
              <w:instrText xml:space="preserve"> PAGEREF _Toc413139583 \h </w:instrText>
            </w:r>
            <w:r>
              <w:rPr>
                <w:webHidden/>
              </w:rPr>
            </w:r>
            <w:r>
              <w:rPr>
                <w:webHidden/>
              </w:rPr>
              <w:fldChar w:fldCharType="separate"/>
            </w:r>
            <w:r>
              <w:rPr>
                <w:webHidden/>
              </w:rPr>
              <w:t>9</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84" w:history="1">
            <w:r w:rsidRPr="00DB38D3">
              <w:rPr>
                <w:rStyle w:val="Hypertextovodkaz"/>
              </w:rPr>
              <w:t>B.5 Řešení vegetace a souvisejících terénních úprav</w:t>
            </w:r>
            <w:r>
              <w:rPr>
                <w:webHidden/>
              </w:rPr>
              <w:tab/>
            </w:r>
            <w:r>
              <w:rPr>
                <w:webHidden/>
              </w:rPr>
              <w:fldChar w:fldCharType="begin"/>
            </w:r>
            <w:r>
              <w:rPr>
                <w:webHidden/>
              </w:rPr>
              <w:instrText xml:space="preserve"> PAGEREF _Toc413139584 \h </w:instrText>
            </w:r>
            <w:r>
              <w:rPr>
                <w:webHidden/>
              </w:rPr>
            </w:r>
            <w:r>
              <w:rPr>
                <w:webHidden/>
              </w:rPr>
              <w:fldChar w:fldCharType="separate"/>
            </w:r>
            <w:r>
              <w:rPr>
                <w:webHidden/>
              </w:rPr>
              <w:t>9</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85" w:history="1">
            <w:r w:rsidRPr="00DB38D3">
              <w:rPr>
                <w:rStyle w:val="Hypertextovodkaz"/>
              </w:rPr>
              <w:t>B.6 Popis vlivu na životní prostředí a jeho ochrana</w:t>
            </w:r>
            <w:r>
              <w:rPr>
                <w:webHidden/>
              </w:rPr>
              <w:tab/>
            </w:r>
            <w:r>
              <w:rPr>
                <w:webHidden/>
              </w:rPr>
              <w:fldChar w:fldCharType="begin"/>
            </w:r>
            <w:r>
              <w:rPr>
                <w:webHidden/>
              </w:rPr>
              <w:instrText xml:space="preserve"> PAGEREF _Toc413139585 \h </w:instrText>
            </w:r>
            <w:r>
              <w:rPr>
                <w:webHidden/>
              </w:rPr>
            </w:r>
            <w:r>
              <w:rPr>
                <w:webHidden/>
              </w:rPr>
              <w:fldChar w:fldCharType="separate"/>
            </w:r>
            <w:r>
              <w:rPr>
                <w:webHidden/>
              </w:rPr>
              <w:t>10</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86" w:history="1">
            <w:r w:rsidRPr="00DB38D3">
              <w:rPr>
                <w:rStyle w:val="Hypertextovodkaz"/>
              </w:rPr>
              <w:t>B.7 Ochrana obyvatelstva</w:t>
            </w:r>
            <w:r>
              <w:rPr>
                <w:webHidden/>
              </w:rPr>
              <w:tab/>
            </w:r>
            <w:r>
              <w:rPr>
                <w:webHidden/>
              </w:rPr>
              <w:fldChar w:fldCharType="begin"/>
            </w:r>
            <w:r>
              <w:rPr>
                <w:webHidden/>
              </w:rPr>
              <w:instrText xml:space="preserve"> PAGEREF _Toc413139586 \h </w:instrText>
            </w:r>
            <w:r>
              <w:rPr>
                <w:webHidden/>
              </w:rPr>
            </w:r>
            <w:r>
              <w:rPr>
                <w:webHidden/>
              </w:rPr>
              <w:fldChar w:fldCharType="separate"/>
            </w:r>
            <w:r>
              <w:rPr>
                <w:webHidden/>
              </w:rPr>
              <w:t>10</w:t>
            </w:r>
            <w:r>
              <w:rPr>
                <w:webHidden/>
              </w:rPr>
              <w:fldChar w:fldCharType="end"/>
            </w:r>
          </w:hyperlink>
        </w:p>
        <w:p w:rsidR="002121C5" w:rsidRDefault="002121C5">
          <w:pPr>
            <w:pStyle w:val="Obsah1"/>
            <w:rPr>
              <w:rFonts w:asciiTheme="minorHAnsi" w:eastAsiaTheme="minorEastAsia" w:hAnsiTheme="minorHAnsi" w:cstheme="minorBidi"/>
              <w:lang w:eastAsia="cs-CZ"/>
            </w:rPr>
          </w:pPr>
          <w:hyperlink w:anchor="_Toc413139587" w:history="1">
            <w:r w:rsidRPr="00DB38D3">
              <w:rPr>
                <w:rStyle w:val="Hypertextovodkaz"/>
              </w:rPr>
              <w:t>B.8 Zásady organizace výstavby</w:t>
            </w:r>
            <w:r>
              <w:rPr>
                <w:webHidden/>
              </w:rPr>
              <w:tab/>
            </w:r>
            <w:r>
              <w:rPr>
                <w:webHidden/>
              </w:rPr>
              <w:fldChar w:fldCharType="begin"/>
            </w:r>
            <w:r>
              <w:rPr>
                <w:webHidden/>
              </w:rPr>
              <w:instrText xml:space="preserve"> PAGEREF _Toc413139587 \h </w:instrText>
            </w:r>
            <w:r>
              <w:rPr>
                <w:webHidden/>
              </w:rPr>
            </w:r>
            <w:r>
              <w:rPr>
                <w:webHidden/>
              </w:rPr>
              <w:fldChar w:fldCharType="separate"/>
            </w:r>
            <w:r>
              <w:rPr>
                <w:webHidden/>
              </w:rPr>
              <w:t>10</w:t>
            </w:r>
            <w:r>
              <w:rPr>
                <w:webHidden/>
              </w:rPr>
              <w:fldChar w:fldCharType="end"/>
            </w:r>
          </w:hyperlink>
        </w:p>
        <w:p w:rsidR="00F837C7" w:rsidRPr="002121C5" w:rsidRDefault="00083BB9" w:rsidP="00F837C7">
          <w:pPr>
            <w:ind w:firstLine="142"/>
          </w:pPr>
          <w:r w:rsidRPr="002121C5">
            <w:fldChar w:fldCharType="end"/>
          </w:r>
        </w:p>
      </w:sdtContent>
    </w:sdt>
    <w:p w:rsidR="00F837C7" w:rsidRPr="002121C5" w:rsidRDefault="00F837C7" w:rsidP="00AA5DBA">
      <w:pPr>
        <w:pStyle w:val="Nadpis1"/>
        <w:pBdr>
          <w:bottom w:val="none" w:sz="0" w:space="0" w:color="auto"/>
        </w:pBdr>
        <w:jc w:val="both"/>
        <w:rPr>
          <w:szCs w:val="32"/>
        </w:rPr>
      </w:pPr>
    </w:p>
    <w:p w:rsidR="00AA5DBA" w:rsidRPr="002121C5" w:rsidRDefault="00AA5DBA" w:rsidP="00AA5DBA">
      <w:pPr>
        <w:pStyle w:val="Nadpis1"/>
        <w:pBdr>
          <w:bottom w:val="none" w:sz="0" w:space="0" w:color="auto"/>
        </w:pBdr>
        <w:jc w:val="both"/>
        <w:rPr>
          <w:szCs w:val="32"/>
        </w:rPr>
      </w:pPr>
    </w:p>
    <w:p w:rsidR="00221CCC" w:rsidRPr="002121C5" w:rsidRDefault="00710DF6" w:rsidP="00710DF6">
      <w:pPr>
        <w:pStyle w:val="Nadpis1"/>
        <w:jc w:val="center"/>
        <w:rPr>
          <w:sz w:val="32"/>
          <w:szCs w:val="32"/>
        </w:rPr>
      </w:pPr>
      <w:bookmarkStart w:id="1" w:name="_Toc413139559"/>
      <w:r w:rsidRPr="002121C5">
        <w:rPr>
          <w:sz w:val="32"/>
          <w:szCs w:val="32"/>
        </w:rPr>
        <w:lastRenderedPageBreak/>
        <w:t xml:space="preserve">A </w:t>
      </w:r>
      <w:r w:rsidR="00221CCC" w:rsidRPr="002121C5">
        <w:rPr>
          <w:sz w:val="32"/>
          <w:szCs w:val="32"/>
        </w:rPr>
        <w:t>Průvodní zpráva</w:t>
      </w:r>
      <w:bookmarkEnd w:id="1"/>
    </w:p>
    <w:p w:rsidR="00221CCC" w:rsidRPr="002121C5" w:rsidRDefault="00221CCC" w:rsidP="0057394E">
      <w:pPr>
        <w:pStyle w:val="Nadpis1"/>
        <w:jc w:val="both"/>
      </w:pPr>
      <w:bookmarkStart w:id="2" w:name="_Toc413139560"/>
      <w:proofErr w:type="gramStart"/>
      <w:r w:rsidRPr="002121C5">
        <w:t>A.1 Identifikační</w:t>
      </w:r>
      <w:proofErr w:type="gramEnd"/>
      <w:r w:rsidRPr="002121C5">
        <w:t xml:space="preserve"> údaje</w:t>
      </w:r>
      <w:bookmarkEnd w:id="0"/>
      <w:bookmarkEnd w:id="2"/>
    </w:p>
    <w:p w:rsidR="00221CCC" w:rsidRPr="002121C5" w:rsidRDefault="00221CCC" w:rsidP="0057394E">
      <w:pPr>
        <w:pStyle w:val="Nadpis2"/>
        <w:jc w:val="both"/>
      </w:pPr>
      <w:r w:rsidRPr="002121C5">
        <w:t xml:space="preserve"> </w:t>
      </w:r>
      <w:bookmarkStart w:id="3" w:name="_Toc413139561"/>
      <w:proofErr w:type="gramStart"/>
      <w:r w:rsidRPr="002121C5">
        <w:t>A.1.1</w:t>
      </w:r>
      <w:proofErr w:type="gramEnd"/>
      <w:r w:rsidRPr="002121C5">
        <w:t xml:space="preserve"> Údaje o území</w:t>
      </w:r>
      <w:bookmarkEnd w:id="3"/>
    </w:p>
    <w:p w:rsidR="00221CCC" w:rsidRPr="002121C5" w:rsidRDefault="00221CCC" w:rsidP="0057394E">
      <w:pPr>
        <w:jc w:val="both"/>
        <w:rPr>
          <w:b/>
        </w:rPr>
      </w:pPr>
      <w:bookmarkStart w:id="4" w:name="_Toc384112078"/>
      <w:r w:rsidRPr="002121C5">
        <w:rPr>
          <w:b/>
        </w:rPr>
        <w:t>a) název stavby</w:t>
      </w:r>
      <w:bookmarkEnd w:id="4"/>
    </w:p>
    <w:p w:rsidR="00221CCC" w:rsidRPr="002121C5" w:rsidRDefault="00221CCC" w:rsidP="00710DF6">
      <w:pPr>
        <w:rPr>
          <w:noProof/>
          <w:lang w:eastAsia="cs-CZ"/>
        </w:rPr>
      </w:pPr>
      <w:bookmarkStart w:id="5" w:name="_Toc384112080"/>
      <w:r w:rsidRPr="002121C5">
        <w:rPr>
          <w:noProof/>
          <w:lang w:eastAsia="cs-CZ"/>
        </w:rPr>
        <w:t xml:space="preserve">Přírodní zahrada MŠ Sněženka </w:t>
      </w:r>
    </w:p>
    <w:p w:rsidR="00221CCC" w:rsidRPr="002121C5" w:rsidRDefault="00221CCC" w:rsidP="0057394E">
      <w:pPr>
        <w:jc w:val="both"/>
        <w:rPr>
          <w:b/>
        </w:rPr>
      </w:pPr>
      <w:r w:rsidRPr="002121C5">
        <w:rPr>
          <w:b/>
        </w:rPr>
        <w:t>b) místo</w:t>
      </w:r>
      <w:bookmarkEnd w:id="5"/>
      <w:r w:rsidRPr="002121C5">
        <w:rPr>
          <w:b/>
        </w:rPr>
        <w:t xml:space="preserve"> </w:t>
      </w:r>
    </w:p>
    <w:p w:rsidR="00221CCC" w:rsidRPr="002121C5" w:rsidRDefault="00221CCC" w:rsidP="0057394E">
      <w:pPr>
        <w:pStyle w:val="Bezmezer"/>
        <w:jc w:val="both"/>
        <w:rPr>
          <w:shd w:val="clear" w:color="auto" w:fill="FFFFFF"/>
        </w:rPr>
      </w:pPr>
      <w:r w:rsidRPr="002121C5">
        <w:rPr>
          <w:shd w:val="clear" w:color="auto" w:fill="FFFFFF"/>
        </w:rPr>
        <w:t xml:space="preserve">8. pěšího pluku 821, 738 02 </w:t>
      </w:r>
      <w:proofErr w:type="spellStart"/>
      <w:r w:rsidRPr="002121C5">
        <w:rPr>
          <w:shd w:val="clear" w:color="auto" w:fill="FFFFFF"/>
        </w:rPr>
        <w:t>Frýdek</w:t>
      </w:r>
      <w:proofErr w:type="spellEnd"/>
      <w:r w:rsidRPr="002121C5">
        <w:rPr>
          <w:shd w:val="clear" w:color="auto" w:fill="FFFFFF"/>
        </w:rPr>
        <w:t>-Místek</w:t>
      </w:r>
    </w:p>
    <w:p w:rsidR="00221CCC" w:rsidRPr="002121C5" w:rsidRDefault="00221CCC" w:rsidP="0057394E">
      <w:pPr>
        <w:pStyle w:val="Bezmezer"/>
        <w:jc w:val="both"/>
      </w:pPr>
      <w:r w:rsidRPr="002121C5">
        <w:t xml:space="preserve">k. </w:t>
      </w:r>
      <w:proofErr w:type="spellStart"/>
      <w:r w:rsidRPr="002121C5">
        <w:t>ú</w:t>
      </w:r>
      <w:proofErr w:type="spellEnd"/>
      <w:r w:rsidRPr="002121C5">
        <w:t xml:space="preserve">. Místek, pozemek </w:t>
      </w:r>
      <w:proofErr w:type="spellStart"/>
      <w:r w:rsidRPr="002121C5">
        <w:t>parc</w:t>
      </w:r>
      <w:proofErr w:type="spellEnd"/>
      <w:r w:rsidRPr="002121C5">
        <w:t xml:space="preserve">. </w:t>
      </w:r>
      <w:proofErr w:type="gramStart"/>
      <w:r w:rsidRPr="002121C5">
        <w:t>č.</w:t>
      </w:r>
      <w:proofErr w:type="gramEnd"/>
      <w:r w:rsidRPr="002121C5">
        <w:t xml:space="preserve"> 1820/1, část pozemku </w:t>
      </w:r>
      <w:proofErr w:type="spellStart"/>
      <w:r w:rsidRPr="002121C5">
        <w:t>parc</w:t>
      </w:r>
      <w:proofErr w:type="spellEnd"/>
      <w:r w:rsidRPr="002121C5">
        <w:t>. č. 1820/66</w:t>
      </w:r>
    </w:p>
    <w:p w:rsidR="00221CCC" w:rsidRPr="002121C5" w:rsidRDefault="00221CCC" w:rsidP="0057394E">
      <w:pPr>
        <w:jc w:val="both"/>
        <w:rPr>
          <w:b/>
        </w:rPr>
      </w:pPr>
      <w:r w:rsidRPr="002121C5">
        <w:rPr>
          <w:b/>
        </w:rPr>
        <w:t xml:space="preserve"> </w:t>
      </w:r>
      <w:bookmarkStart w:id="6" w:name="_Toc384112081"/>
      <w:r w:rsidRPr="002121C5">
        <w:rPr>
          <w:b/>
        </w:rPr>
        <w:t>c) předmět projektové dokumentace</w:t>
      </w:r>
      <w:bookmarkEnd w:id="6"/>
    </w:p>
    <w:p w:rsidR="00221CCC" w:rsidRPr="002121C5" w:rsidRDefault="00221CCC" w:rsidP="0057394E">
      <w:pPr>
        <w:jc w:val="both"/>
      </w:pPr>
      <w:r w:rsidRPr="002121C5">
        <w:t>návrh zahrady v přírodním stylu u budovy mateřské školy</w:t>
      </w:r>
    </w:p>
    <w:p w:rsidR="00221CCC" w:rsidRPr="002121C5" w:rsidRDefault="00221CCC" w:rsidP="0057394E">
      <w:pPr>
        <w:pStyle w:val="Nadpis2"/>
        <w:jc w:val="both"/>
      </w:pPr>
      <w:bookmarkStart w:id="7" w:name="_Toc384112082"/>
      <w:bookmarkStart w:id="8" w:name="_Toc413139562"/>
      <w:proofErr w:type="gramStart"/>
      <w:r w:rsidRPr="002121C5">
        <w:t>A.1.2</w:t>
      </w:r>
      <w:proofErr w:type="gramEnd"/>
      <w:r w:rsidRPr="002121C5">
        <w:t xml:space="preserve"> Údaje o žadateli</w:t>
      </w:r>
      <w:bookmarkEnd w:id="7"/>
      <w:bookmarkEnd w:id="8"/>
      <w:r w:rsidRPr="002121C5">
        <w:t xml:space="preserve"> </w:t>
      </w:r>
    </w:p>
    <w:p w:rsidR="00221CCC" w:rsidRPr="002121C5" w:rsidRDefault="00221CCC" w:rsidP="0057394E">
      <w:pPr>
        <w:ind w:firstLine="142"/>
        <w:jc w:val="both"/>
        <w:rPr>
          <w:u w:val="single"/>
        </w:rPr>
      </w:pPr>
      <w:r w:rsidRPr="002121C5">
        <w:rPr>
          <w:u w:val="single"/>
        </w:rPr>
        <w:t>objednatel</w:t>
      </w:r>
    </w:p>
    <w:p w:rsidR="00221CCC" w:rsidRPr="002121C5" w:rsidRDefault="00221CCC" w:rsidP="0057394E">
      <w:pPr>
        <w:pStyle w:val="Bezmezer"/>
        <w:ind w:firstLine="142"/>
        <w:jc w:val="both"/>
      </w:pPr>
      <w:r w:rsidRPr="002121C5">
        <w:t xml:space="preserve">statutární město </w:t>
      </w:r>
      <w:proofErr w:type="spellStart"/>
      <w:r w:rsidRPr="002121C5">
        <w:t>Frýdek</w:t>
      </w:r>
      <w:proofErr w:type="spellEnd"/>
      <w:r w:rsidRPr="002121C5">
        <w:t>-Místek</w:t>
      </w:r>
    </w:p>
    <w:p w:rsidR="00221CCC" w:rsidRPr="002121C5" w:rsidRDefault="00221CCC" w:rsidP="0057394E">
      <w:pPr>
        <w:pStyle w:val="Bezmezer"/>
        <w:ind w:firstLine="142"/>
        <w:jc w:val="both"/>
      </w:pPr>
      <w:r w:rsidRPr="002121C5">
        <w:t xml:space="preserve">se sídlem </w:t>
      </w:r>
      <w:proofErr w:type="spellStart"/>
      <w:proofErr w:type="gramStart"/>
      <w:r w:rsidRPr="002121C5">
        <w:t>Frýdek</w:t>
      </w:r>
      <w:proofErr w:type="spellEnd"/>
      <w:r w:rsidRPr="002121C5">
        <w:t>-Místek,  Radniční</w:t>
      </w:r>
      <w:proofErr w:type="gramEnd"/>
      <w:r w:rsidRPr="002121C5">
        <w:t xml:space="preserve"> 1148, PSČ 738 01</w:t>
      </w:r>
    </w:p>
    <w:p w:rsidR="00221CCC" w:rsidRPr="002121C5" w:rsidRDefault="00221CCC" w:rsidP="0057394E">
      <w:pPr>
        <w:pStyle w:val="Bezmezer"/>
        <w:ind w:firstLine="142"/>
        <w:jc w:val="both"/>
      </w:pPr>
      <w:r w:rsidRPr="002121C5">
        <w:t xml:space="preserve">osoba oprávněna jednat: Mgr. Michal </w:t>
      </w:r>
      <w:proofErr w:type="spellStart"/>
      <w:r w:rsidRPr="002121C5">
        <w:t>Pobucký</w:t>
      </w:r>
      <w:proofErr w:type="spellEnd"/>
      <w:r w:rsidRPr="002121C5">
        <w:t xml:space="preserve">, </w:t>
      </w:r>
      <w:proofErr w:type="spellStart"/>
      <w:r w:rsidRPr="002121C5">
        <w:t>DiS</w:t>
      </w:r>
      <w:proofErr w:type="spellEnd"/>
      <w:r w:rsidRPr="002121C5">
        <w:t>., primátor</w:t>
      </w:r>
    </w:p>
    <w:p w:rsidR="00221CCC" w:rsidRPr="002121C5" w:rsidRDefault="00221CCC" w:rsidP="0057394E">
      <w:pPr>
        <w:pStyle w:val="Bezmezer"/>
        <w:ind w:firstLine="142"/>
        <w:jc w:val="both"/>
      </w:pPr>
      <w:r w:rsidRPr="002121C5">
        <w:t>IČ:  00296643</w:t>
      </w:r>
    </w:p>
    <w:p w:rsidR="00221CCC" w:rsidRPr="002121C5" w:rsidRDefault="00221CCC" w:rsidP="0057394E">
      <w:pPr>
        <w:pStyle w:val="Bezmezer"/>
        <w:ind w:firstLine="142"/>
        <w:jc w:val="both"/>
      </w:pPr>
      <w:r w:rsidRPr="002121C5">
        <w:t>DIČ: CZ00296643</w:t>
      </w:r>
    </w:p>
    <w:p w:rsidR="00221CCC" w:rsidRPr="002121C5" w:rsidRDefault="00221CCC" w:rsidP="0057394E">
      <w:pPr>
        <w:pStyle w:val="Bezmezer"/>
        <w:ind w:firstLine="142"/>
        <w:jc w:val="both"/>
      </w:pPr>
      <w:proofErr w:type="gramStart"/>
      <w:r w:rsidRPr="002121C5">
        <w:t>tel.  558 609 111</w:t>
      </w:r>
      <w:proofErr w:type="gramEnd"/>
      <w:r w:rsidRPr="002121C5">
        <w:t xml:space="preserve"> – ústředna</w:t>
      </w:r>
    </w:p>
    <w:p w:rsidR="00221CCC" w:rsidRPr="002121C5" w:rsidRDefault="00221CCC" w:rsidP="0057394E">
      <w:pPr>
        <w:pStyle w:val="Bezmezer"/>
        <w:ind w:firstLine="142"/>
        <w:jc w:val="both"/>
      </w:pPr>
      <w:r w:rsidRPr="002121C5">
        <w:t>kontaktní osoba ve věcech technických:</w:t>
      </w:r>
    </w:p>
    <w:p w:rsidR="00221CCC" w:rsidRPr="002121C5" w:rsidRDefault="00221CCC" w:rsidP="0057394E">
      <w:pPr>
        <w:pStyle w:val="Bezmezer"/>
        <w:ind w:firstLine="142"/>
        <w:jc w:val="both"/>
      </w:pPr>
      <w:r w:rsidRPr="002121C5">
        <w:t xml:space="preserve">Mgr. Martin Sysala, zástupce vedoucí odboru </w:t>
      </w:r>
      <w:proofErr w:type="spellStart"/>
      <w:r w:rsidRPr="002121C5">
        <w:t>ŠKMaT</w:t>
      </w:r>
      <w:proofErr w:type="spellEnd"/>
    </w:p>
    <w:p w:rsidR="00221CCC" w:rsidRPr="002121C5" w:rsidRDefault="00221CCC" w:rsidP="0057394E">
      <w:pPr>
        <w:pStyle w:val="Bezmezer"/>
        <w:ind w:firstLine="142"/>
        <w:jc w:val="both"/>
      </w:pPr>
      <w:r w:rsidRPr="002121C5">
        <w:t>email: sysala.martin@frydekmistek.cz tel: 558 609 215</w:t>
      </w:r>
    </w:p>
    <w:p w:rsidR="00221CCC" w:rsidRPr="002121C5" w:rsidRDefault="00221CCC" w:rsidP="0057394E">
      <w:pPr>
        <w:pStyle w:val="Nadpis2"/>
        <w:jc w:val="both"/>
      </w:pPr>
      <w:bookmarkStart w:id="9" w:name="_Toc384112083"/>
      <w:bookmarkStart w:id="10" w:name="_Toc413139563"/>
      <w:proofErr w:type="gramStart"/>
      <w:r w:rsidRPr="002121C5">
        <w:t>A.1.3</w:t>
      </w:r>
      <w:proofErr w:type="gramEnd"/>
      <w:r w:rsidRPr="002121C5">
        <w:t xml:space="preserve"> Údaje o zpracovateli dokumentace</w:t>
      </w:r>
      <w:bookmarkEnd w:id="9"/>
      <w:bookmarkEnd w:id="10"/>
      <w:r w:rsidRPr="002121C5">
        <w:t xml:space="preserve"> </w:t>
      </w:r>
    </w:p>
    <w:p w:rsidR="00221CCC" w:rsidRPr="002121C5" w:rsidRDefault="00221CCC" w:rsidP="0057394E">
      <w:pPr>
        <w:jc w:val="both"/>
        <w:rPr>
          <w:b/>
        </w:rPr>
      </w:pPr>
      <w:r w:rsidRPr="002121C5">
        <w:rPr>
          <w:b/>
        </w:rPr>
        <w:t xml:space="preserve"> </w:t>
      </w:r>
      <w:bookmarkStart w:id="11" w:name="_Toc384112084"/>
      <w:r w:rsidRPr="002121C5">
        <w:rPr>
          <w:b/>
        </w:rPr>
        <w:t>a) zhotovitel</w:t>
      </w:r>
      <w:bookmarkEnd w:id="11"/>
    </w:p>
    <w:p w:rsidR="00221CCC" w:rsidRPr="002121C5" w:rsidRDefault="00221CCC" w:rsidP="0057394E">
      <w:pPr>
        <w:pStyle w:val="Bezmezer"/>
        <w:jc w:val="both"/>
      </w:pPr>
      <w:r w:rsidRPr="002121C5">
        <w:t>Ing. Zdeněk Strnadel</w:t>
      </w:r>
    </w:p>
    <w:p w:rsidR="00221CCC" w:rsidRPr="002121C5" w:rsidRDefault="00221CCC" w:rsidP="0057394E">
      <w:pPr>
        <w:pStyle w:val="Bezmezer"/>
        <w:jc w:val="both"/>
      </w:pPr>
      <w:r w:rsidRPr="002121C5">
        <w:t>Kunčice p. O. 663, 739 13</w:t>
      </w:r>
    </w:p>
    <w:p w:rsidR="00221CCC" w:rsidRPr="002121C5" w:rsidRDefault="00221CCC" w:rsidP="0057394E">
      <w:pPr>
        <w:pStyle w:val="Bezmezer"/>
        <w:jc w:val="both"/>
      </w:pPr>
      <w:r w:rsidRPr="002121C5">
        <w:t>tel: 775 048 295, e-mail: zstr@centrum.cz</w:t>
      </w:r>
    </w:p>
    <w:p w:rsidR="00221CCC" w:rsidRPr="002121C5" w:rsidRDefault="00221CCC" w:rsidP="0057394E">
      <w:pPr>
        <w:pStyle w:val="Bezmezer"/>
        <w:jc w:val="both"/>
      </w:pPr>
      <w:r w:rsidRPr="002121C5">
        <w:t xml:space="preserve"> IČ: 741 482 95</w:t>
      </w:r>
    </w:p>
    <w:p w:rsidR="00221CCC" w:rsidRPr="002121C5" w:rsidRDefault="00221CCC" w:rsidP="0057394E">
      <w:pPr>
        <w:jc w:val="both"/>
        <w:rPr>
          <w:b/>
        </w:rPr>
      </w:pPr>
      <w:r w:rsidRPr="002121C5">
        <w:rPr>
          <w:b/>
        </w:rPr>
        <w:t xml:space="preserve"> </w:t>
      </w:r>
      <w:bookmarkStart w:id="12" w:name="_Toc384112085"/>
      <w:r w:rsidRPr="002121C5">
        <w:rPr>
          <w:b/>
        </w:rPr>
        <w:t>b) hlavní projektant</w:t>
      </w:r>
      <w:bookmarkEnd w:id="12"/>
    </w:p>
    <w:p w:rsidR="00AA5DBA" w:rsidRPr="002121C5" w:rsidRDefault="00221CCC" w:rsidP="00AA5DBA">
      <w:r w:rsidRPr="002121C5">
        <w:t xml:space="preserve">Ing. Zdeněk Strnadel, </w:t>
      </w:r>
      <w:r w:rsidRPr="002121C5">
        <w:rPr>
          <w:rFonts w:cs="Courier New"/>
        </w:rPr>
        <w:t xml:space="preserve">autorizovaný krajinářský architekt, p. č. 04 028, </w:t>
      </w:r>
      <w:r w:rsidR="00AA5DBA" w:rsidRPr="002121C5">
        <w:t>Kunčice p. O. 663, 739 13</w:t>
      </w:r>
    </w:p>
    <w:p w:rsidR="00221CCC" w:rsidRPr="002121C5" w:rsidRDefault="00221CCC" w:rsidP="00AA5DBA">
      <w:r w:rsidRPr="002121C5">
        <w:t xml:space="preserve">tel: 775 048 295, e-mail: </w:t>
      </w:r>
      <w:proofErr w:type="spellStart"/>
      <w:r w:rsidRPr="002121C5">
        <w:t>zstr</w:t>
      </w:r>
      <w:proofErr w:type="spellEnd"/>
      <w:r w:rsidRPr="002121C5">
        <w:t>@centrum.cz, IČ: 741 482 95</w:t>
      </w:r>
    </w:p>
    <w:p w:rsidR="00221CCC" w:rsidRPr="002121C5" w:rsidRDefault="00221CCC" w:rsidP="0057394E">
      <w:pPr>
        <w:jc w:val="both"/>
        <w:rPr>
          <w:b/>
        </w:rPr>
      </w:pPr>
      <w:bookmarkStart w:id="13" w:name="_Toc384112086"/>
      <w:r w:rsidRPr="002121C5">
        <w:rPr>
          <w:b/>
        </w:rPr>
        <w:t>c) projektanti jednotlivých částí dokumentace</w:t>
      </w:r>
      <w:bookmarkEnd w:id="13"/>
    </w:p>
    <w:p w:rsidR="00221CCC" w:rsidRPr="002121C5" w:rsidRDefault="00221CCC" w:rsidP="0057394E">
      <w:pPr>
        <w:pStyle w:val="Bezmezer"/>
        <w:jc w:val="both"/>
      </w:pPr>
      <w:r w:rsidRPr="002121C5">
        <w:t>Vypracovaná část PD: Architektonické řešení stavby</w:t>
      </w:r>
    </w:p>
    <w:p w:rsidR="00221CCC" w:rsidRPr="002121C5" w:rsidRDefault="00221CCC" w:rsidP="0057394E">
      <w:pPr>
        <w:pStyle w:val="Bezmezer"/>
        <w:jc w:val="both"/>
        <w:rPr>
          <w:rFonts w:cs="Courier New"/>
        </w:rPr>
      </w:pPr>
      <w:r w:rsidRPr="002121C5">
        <w:t xml:space="preserve">Zodpovědný projektant: Ing. Zdeněk Strnadel, </w:t>
      </w:r>
      <w:r w:rsidRPr="002121C5">
        <w:rPr>
          <w:rFonts w:cs="Courier New"/>
        </w:rPr>
        <w:t>autorizovaný krajinářský architekt, p. č. 04 028</w:t>
      </w:r>
    </w:p>
    <w:p w:rsidR="00221CCC" w:rsidRPr="002121C5" w:rsidRDefault="00221CCC" w:rsidP="0057394E">
      <w:pPr>
        <w:pStyle w:val="Bezmezer"/>
        <w:jc w:val="both"/>
        <w:rPr>
          <w:rFonts w:cs="Courier New"/>
        </w:rPr>
      </w:pPr>
      <w:r w:rsidRPr="002121C5">
        <w:rPr>
          <w:rFonts w:cs="Courier New"/>
        </w:rPr>
        <w:t xml:space="preserve">část PD </w:t>
      </w:r>
      <w:proofErr w:type="spellStart"/>
      <w:r w:rsidRPr="002121C5">
        <w:rPr>
          <w:rFonts w:cs="Courier New"/>
        </w:rPr>
        <w:t>mlatový</w:t>
      </w:r>
      <w:proofErr w:type="spellEnd"/>
      <w:r w:rsidRPr="002121C5">
        <w:rPr>
          <w:rFonts w:cs="Courier New"/>
        </w:rPr>
        <w:t xml:space="preserve"> chodník</w:t>
      </w:r>
      <w:r w:rsidR="005835C9" w:rsidRPr="002121C5">
        <w:rPr>
          <w:rFonts w:cs="Courier New"/>
        </w:rPr>
        <w:t xml:space="preserve"> - </w:t>
      </w:r>
      <w:r w:rsidRPr="002121C5">
        <w:rPr>
          <w:rFonts w:cs="Courier New"/>
        </w:rPr>
        <w:t xml:space="preserve"> Ing</w:t>
      </w:r>
      <w:r w:rsidR="005835C9" w:rsidRPr="002121C5">
        <w:rPr>
          <w:rFonts w:cs="Courier New"/>
        </w:rPr>
        <w:t>.</w:t>
      </w:r>
      <w:r w:rsidRPr="002121C5">
        <w:rPr>
          <w:rFonts w:cs="Courier New"/>
        </w:rPr>
        <w:t xml:space="preserve"> Miroslav </w:t>
      </w:r>
      <w:proofErr w:type="spellStart"/>
      <w:r w:rsidRPr="002121C5">
        <w:rPr>
          <w:rFonts w:cs="Courier New"/>
        </w:rPr>
        <w:t>Skupník</w:t>
      </w:r>
      <w:proofErr w:type="spellEnd"/>
    </w:p>
    <w:p w:rsidR="00221CCC" w:rsidRPr="002121C5" w:rsidRDefault="00221CCC" w:rsidP="0057394E">
      <w:pPr>
        <w:pStyle w:val="Nadpis1"/>
        <w:jc w:val="both"/>
      </w:pPr>
      <w:bookmarkStart w:id="14" w:name="_Toc384112087"/>
      <w:bookmarkStart w:id="15" w:name="_Toc413139564"/>
      <w:proofErr w:type="gramStart"/>
      <w:r w:rsidRPr="002121C5">
        <w:t>A.2 Seznam</w:t>
      </w:r>
      <w:proofErr w:type="gramEnd"/>
      <w:r w:rsidRPr="002121C5">
        <w:t xml:space="preserve"> vstupních podkladů</w:t>
      </w:r>
      <w:bookmarkEnd w:id="14"/>
      <w:bookmarkEnd w:id="15"/>
      <w:r w:rsidRPr="002121C5">
        <w:t xml:space="preserve"> </w:t>
      </w:r>
    </w:p>
    <w:p w:rsidR="00221CCC" w:rsidRPr="002121C5" w:rsidRDefault="00221CCC" w:rsidP="0057394E">
      <w:pPr>
        <w:pStyle w:val="Odstavecseseznamem"/>
        <w:numPr>
          <w:ilvl w:val="0"/>
          <w:numId w:val="26"/>
        </w:numPr>
        <w:spacing w:after="160" w:line="259" w:lineRule="auto"/>
        <w:jc w:val="both"/>
        <w:rPr>
          <w:rFonts w:ascii="Arial Narrow" w:hAnsi="Arial Narrow" w:cs="Arial"/>
        </w:rPr>
      </w:pPr>
      <w:r w:rsidRPr="002121C5">
        <w:rPr>
          <w:rFonts w:ascii="Arial Narrow" w:hAnsi="Arial Narrow" w:cs="Tahoma"/>
          <w:lang w:eastAsia="ar-SA"/>
        </w:rPr>
        <w:t xml:space="preserve">Studie přírodní zahrady 11/2013, zpracovaná Ing. Alenou </w:t>
      </w:r>
      <w:proofErr w:type="spellStart"/>
      <w:r w:rsidRPr="002121C5">
        <w:rPr>
          <w:rFonts w:ascii="Arial Narrow" w:hAnsi="Arial Narrow" w:cs="Tahoma"/>
          <w:lang w:eastAsia="ar-SA"/>
        </w:rPr>
        <w:t>Kasíkovou</w:t>
      </w:r>
      <w:proofErr w:type="spellEnd"/>
    </w:p>
    <w:p w:rsidR="00221CCC" w:rsidRPr="002121C5" w:rsidRDefault="00221CCC" w:rsidP="0057394E">
      <w:pPr>
        <w:pStyle w:val="Odstavecseseznamem"/>
        <w:numPr>
          <w:ilvl w:val="0"/>
          <w:numId w:val="26"/>
        </w:numPr>
        <w:spacing w:after="160" w:line="259" w:lineRule="auto"/>
        <w:jc w:val="both"/>
        <w:rPr>
          <w:rFonts w:ascii="Arial Narrow" w:hAnsi="Arial Narrow" w:cs="Arial"/>
        </w:rPr>
      </w:pPr>
      <w:r w:rsidRPr="002121C5">
        <w:rPr>
          <w:rFonts w:ascii="Arial Narrow" w:hAnsi="Arial Narrow" w:cs="Tahoma"/>
        </w:rPr>
        <w:t xml:space="preserve">územní souhlas pod č. </w:t>
      </w:r>
      <w:proofErr w:type="spellStart"/>
      <w:r w:rsidRPr="002121C5">
        <w:rPr>
          <w:rFonts w:ascii="Arial Narrow" w:hAnsi="Arial Narrow" w:cs="Tahoma"/>
        </w:rPr>
        <w:t>j</w:t>
      </w:r>
      <w:proofErr w:type="spellEnd"/>
      <w:r w:rsidRPr="002121C5">
        <w:rPr>
          <w:rFonts w:ascii="Arial Narrow" w:hAnsi="Arial Narrow" w:cs="Tahoma"/>
        </w:rPr>
        <w:t>. MMFM 136375/2013</w:t>
      </w:r>
    </w:p>
    <w:p w:rsidR="00221CCC" w:rsidRPr="002121C5" w:rsidRDefault="00221CCC" w:rsidP="0057394E">
      <w:pPr>
        <w:pStyle w:val="Odstavecseseznamem"/>
        <w:numPr>
          <w:ilvl w:val="0"/>
          <w:numId w:val="26"/>
        </w:numPr>
        <w:spacing w:after="160" w:line="259" w:lineRule="auto"/>
        <w:jc w:val="both"/>
        <w:rPr>
          <w:rFonts w:ascii="Arial Narrow" w:hAnsi="Arial Narrow" w:cs="Arial"/>
        </w:rPr>
      </w:pPr>
      <w:r w:rsidRPr="002121C5">
        <w:rPr>
          <w:rFonts w:ascii="Arial Narrow" w:hAnsi="Arial Narrow" w:cs="Tahoma"/>
          <w:lang w:eastAsia="ar-SA"/>
        </w:rPr>
        <w:t>geodetické zaměření části pozemku 1820/1 s katastrální mapou od Ing. Karla Jurka</w:t>
      </w:r>
    </w:p>
    <w:p w:rsidR="00221CCC" w:rsidRPr="002121C5" w:rsidRDefault="00221CCC" w:rsidP="0057394E">
      <w:pPr>
        <w:pStyle w:val="Odstavecseseznamem"/>
        <w:numPr>
          <w:ilvl w:val="0"/>
          <w:numId w:val="26"/>
        </w:numPr>
        <w:spacing w:after="160" w:line="259" w:lineRule="auto"/>
        <w:jc w:val="both"/>
        <w:rPr>
          <w:rFonts w:ascii="Arial Narrow" w:hAnsi="Arial Narrow" w:cs="Arial"/>
        </w:rPr>
      </w:pPr>
      <w:r w:rsidRPr="002121C5">
        <w:rPr>
          <w:rFonts w:ascii="Arial Narrow" w:hAnsi="Arial Narrow" w:cs="Arial"/>
        </w:rPr>
        <w:t xml:space="preserve">vlastní terénní průzkum </w:t>
      </w:r>
    </w:p>
    <w:p w:rsidR="00221CCC" w:rsidRPr="002121C5" w:rsidRDefault="00221CCC" w:rsidP="0057394E">
      <w:pPr>
        <w:pStyle w:val="Odstavecseseznamem"/>
        <w:numPr>
          <w:ilvl w:val="0"/>
          <w:numId w:val="26"/>
        </w:numPr>
        <w:spacing w:after="160" w:line="259" w:lineRule="auto"/>
        <w:jc w:val="both"/>
        <w:rPr>
          <w:rFonts w:ascii="Arial Narrow" w:hAnsi="Arial Narrow" w:cs="Arial"/>
        </w:rPr>
      </w:pPr>
      <w:r w:rsidRPr="002121C5">
        <w:rPr>
          <w:rFonts w:ascii="Arial Narrow" w:hAnsi="Arial Narrow" w:cs="Arial"/>
        </w:rPr>
        <w:lastRenderedPageBreak/>
        <w:t>požadavky uživatele a investora</w:t>
      </w:r>
    </w:p>
    <w:p w:rsidR="00221CCC" w:rsidRPr="002121C5" w:rsidRDefault="00221CCC" w:rsidP="0057394E">
      <w:pPr>
        <w:pStyle w:val="Odstavecseseznamem"/>
        <w:numPr>
          <w:ilvl w:val="0"/>
          <w:numId w:val="26"/>
        </w:numPr>
        <w:spacing w:after="160" w:line="259" w:lineRule="auto"/>
        <w:jc w:val="both"/>
        <w:rPr>
          <w:rFonts w:ascii="Arial Narrow" w:hAnsi="Arial Narrow" w:cs="Courier New"/>
        </w:rPr>
      </w:pPr>
      <w:r w:rsidRPr="002121C5">
        <w:rPr>
          <w:rFonts w:ascii="Arial Narrow" w:hAnsi="Arial Narrow" w:cs="Courier New"/>
        </w:rPr>
        <w:t xml:space="preserve">stavební zákon č. 183/2006 Sb. ve znění pozdějších předpisů, příslušné ČSN </w:t>
      </w:r>
    </w:p>
    <w:p w:rsidR="00221CCC" w:rsidRPr="002121C5" w:rsidRDefault="00221CCC" w:rsidP="0057394E">
      <w:pPr>
        <w:pStyle w:val="Odstavecseseznamem"/>
        <w:numPr>
          <w:ilvl w:val="0"/>
          <w:numId w:val="26"/>
        </w:numPr>
        <w:spacing w:after="160" w:line="259" w:lineRule="auto"/>
        <w:jc w:val="both"/>
        <w:rPr>
          <w:rFonts w:ascii="Arial Narrow" w:hAnsi="Arial Narrow" w:cs="Courier New"/>
        </w:rPr>
      </w:pPr>
      <w:r w:rsidRPr="002121C5">
        <w:rPr>
          <w:rFonts w:ascii="Arial Narrow" w:hAnsi="Arial Narrow" w:cs="Courier New"/>
        </w:rPr>
        <w:t>inženýrské sítě od zadavatele dokumentace</w:t>
      </w:r>
    </w:p>
    <w:p w:rsidR="00221CCC" w:rsidRPr="002121C5" w:rsidRDefault="00221CCC" w:rsidP="0057394E">
      <w:pPr>
        <w:pStyle w:val="Odstavecseseznamem"/>
        <w:numPr>
          <w:ilvl w:val="0"/>
          <w:numId w:val="26"/>
        </w:numPr>
        <w:spacing w:after="160" w:line="240" w:lineRule="auto"/>
        <w:jc w:val="both"/>
        <w:rPr>
          <w:rFonts w:ascii="Arial Narrow" w:eastAsiaTheme="majorEastAsia" w:hAnsi="Arial Narrow" w:cstheme="majorBidi"/>
          <w:b/>
          <w:bCs/>
          <w:sz w:val="28"/>
          <w:szCs w:val="28"/>
        </w:rPr>
      </w:pPr>
      <w:r w:rsidRPr="002121C5">
        <w:rPr>
          <w:rFonts w:ascii="Arial Narrow" w:hAnsi="Arial Narrow" w:cs="Courier New"/>
        </w:rPr>
        <w:t xml:space="preserve">příslušná vyjádření dotčených orgánů </w:t>
      </w:r>
    </w:p>
    <w:p w:rsidR="00221CCC" w:rsidRPr="002121C5" w:rsidRDefault="00221CCC" w:rsidP="0057394E">
      <w:pPr>
        <w:spacing w:line="240" w:lineRule="auto"/>
        <w:jc w:val="both"/>
        <w:rPr>
          <w:rStyle w:val="Nadpis1Char"/>
          <w:rFonts w:eastAsiaTheme="minorHAnsi"/>
        </w:rPr>
      </w:pPr>
      <w:bookmarkStart w:id="16" w:name="_Toc384112088"/>
      <w:bookmarkStart w:id="17" w:name="_Toc413139565"/>
      <w:proofErr w:type="gramStart"/>
      <w:r w:rsidRPr="002121C5">
        <w:rPr>
          <w:rStyle w:val="Nadpis1Char"/>
          <w:rFonts w:eastAsiaTheme="minorHAnsi"/>
        </w:rPr>
        <w:t>A.3</w:t>
      </w:r>
      <w:r w:rsidR="005835C9" w:rsidRPr="002121C5">
        <w:rPr>
          <w:rStyle w:val="Nadpis1Char"/>
          <w:rFonts w:eastAsiaTheme="minorHAnsi"/>
        </w:rPr>
        <w:t xml:space="preserve"> </w:t>
      </w:r>
      <w:r w:rsidRPr="002121C5">
        <w:rPr>
          <w:rStyle w:val="Nadpis1Char"/>
          <w:rFonts w:eastAsiaTheme="minorHAnsi"/>
        </w:rPr>
        <w:t>Údaje</w:t>
      </w:r>
      <w:proofErr w:type="gramEnd"/>
      <w:r w:rsidRPr="002121C5">
        <w:rPr>
          <w:rStyle w:val="Nadpis1Char"/>
          <w:rFonts w:eastAsiaTheme="minorHAnsi"/>
        </w:rPr>
        <w:t xml:space="preserve"> o území</w:t>
      </w:r>
      <w:bookmarkEnd w:id="16"/>
      <w:bookmarkEnd w:id="17"/>
      <w:r w:rsidRPr="002121C5">
        <w:rPr>
          <w:rStyle w:val="Nadpis1Char"/>
          <w:rFonts w:eastAsiaTheme="minorHAnsi"/>
        </w:rPr>
        <w:t xml:space="preserve"> </w:t>
      </w:r>
    </w:p>
    <w:p w:rsidR="00221CCC" w:rsidRPr="002121C5" w:rsidRDefault="00221CCC" w:rsidP="0057394E">
      <w:pPr>
        <w:jc w:val="both"/>
        <w:rPr>
          <w:b/>
        </w:rPr>
      </w:pPr>
      <w:r w:rsidRPr="002121C5">
        <w:rPr>
          <w:b/>
        </w:rPr>
        <w:t xml:space="preserve"> </w:t>
      </w:r>
      <w:bookmarkStart w:id="18" w:name="_Toc384112089"/>
      <w:r w:rsidRPr="002121C5">
        <w:rPr>
          <w:b/>
        </w:rPr>
        <w:t>a) rozsah řešeného území</w:t>
      </w:r>
      <w:bookmarkEnd w:id="18"/>
    </w:p>
    <w:p w:rsidR="00221CCC" w:rsidRPr="002121C5" w:rsidRDefault="00221CCC" w:rsidP="0057394E">
      <w:pPr>
        <w:pStyle w:val="Bezmezer"/>
        <w:jc w:val="both"/>
      </w:pPr>
      <w:r w:rsidRPr="002121C5">
        <w:t xml:space="preserve">Řešené území se nachází při křižovatce ulic Hlavní třída a </w:t>
      </w:r>
      <w:r w:rsidRPr="002121C5">
        <w:rPr>
          <w:shd w:val="clear" w:color="auto" w:fill="FFFFFF"/>
        </w:rPr>
        <w:t>8. pěšího pluku</w:t>
      </w:r>
      <w:r w:rsidRPr="002121C5">
        <w:t xml:space="preserve">. </w:t>
      </w:r>
      <w:r w:rsidR="005835C9" w:rsidRPr="002121C5">
        <w:t>Stávající z</w:t>
      </w:r>
      <w:r w:rsidRPr="002121C5">
        <w:t xml:space="preserve">ahrada MŠ s budovu je umístěna do zástavby bytových domů. Zahrada se nachází na pozemku </w:t>
      </w:r>
      <w:proofErr w:type="spellStart"/>
      <w:r w:rsidRPr="002121C5">
        <w:t>parc</w:t>
      </w:r>
      <w:proofErr w:type="spellEnd"/>
      <w:r w:rsidRPr="002121C5">
        <w:t xml:space="preserve">. </w:t>
      </w:r>
      <w:proofErr w:type="gramStart"/>
      <w:r w:rsidRPr="002121C5">
        <w:t>č.</w:t>
      </w:r>
      <w:proofErr w:type="gramEnd"/>
      <w:r w:rsidRPr="002121C5">
        <w:t xml:space="preserve"> 1820/1 a části pozemku </w:t>
      </w:r>
      <w:proofErr w:type="spellStart"/>
      <w:r w:rsidRPr="002121C5">
        <w:t>parc</w:t>
      </w:r>
      <w:proofErr w:type="spellEnd"/>
      <w:r w:rsidRPr="002121C5">
        <w:t xml:space="preserve">. č. 1820/66 k. </w:t>
      </w:r>
      <w:proofErr w:type="spellStart"/>
      <w:r w:rsidRPr="002121C5">
        <w:t>ú</w:t>
      </w:r>
      <w:proofErr w:type="spellEnd"/>
      <w:r w:rsidRPr="002121C5">
        <w:t>. Místek. Výměra řešené plochy činí 5 277 m</w:t>
      </w:r>
      <w:r w:rsidRPr="002121C5">
        <w:rPr>
          <w:vertAlign w:val="superscript"/>
        </w:rPr>
        <w:t>2</w:t>
      </w:r>
      <w:r w:rsidRPr="002121C5">
        <w:t>.</w:t>
      </w:r>
    </w:p>
    <w:p w:rsidR="00221CCC" w:rsidRPr="002121C5" w:rsidRDefault="00221CCC" w:rsidP="0057394E">
      <w:pPr>
        <w:jc w:val="both"/>
      </w:pPr>
      <w:r w:rsidRPr="002121C5">
        <w:t>Zájmová lokalita se nachází v zastavěném území.</w:t>
      </w:r>
    </w:p>
    <w:p w:rsidR="00221CCC" w:rsidRPr="002121C5" w:rsidRDefault="00221CCC" w:rsidP="0057394E">
      <w:pPr>
        <w:jc w:val="both"/>
        <w:rPr>
          <w:b/>
        </w:rPr>
      </w:pPr>
      <w:r w:rsidRPr="002121C5">
        <w:rPr>
          <w:b/>
        </w:rPr>
        <w:t xml:space="preserve">b) údaje o ochraně území podle jiných právních předpisů </w:t>
      </w:r>
    </w:p>
    <w:p w:rsidR="00221CCC" w:rsidRPr="002121C5" w:rsidRDefault="00221CCC" w:rsidP="0057394E">
      <w:pPr>
        <w:jc w:val="both"/>
      </w:pPr>
      <w:r w:rsidRPr="002121C5">
        <w:t>Řešené území se nenachází v žádném ochranném území podle jiných právních předpisů.</w:t>
      </w:r>
    </w:p>
    <w:p w:rsidR="00221CCC" w:rsidRPr="002121C5" w:rsidRDefault="00221CCC" w:rsidP="0057394E">
      <w:pPr>
        <w:jc w:val="both"/>
        <w:rPr>
          <w:b/>
        </w:rPr>
      </w:pPr>
      <w:r w:rsidRPr="002121C5">
        <w:rPr>
          <w:b/>
        </w:rPr>
        <w:t>c) údaje o odtokových poměrech</w:t>
      </w:r>
    </w:p>
    <w:p w:rsidR="00221CCC" w:rsidRPr="002121C5" w:rsidRDefault="00221CCC" w:rsidP="0057394E">
      <w:pPr>
        <w:jc w:val="both"/>
      </w:pPr>
      <w:r w:rsidRPr="002121C5">
        <w:t>Odtokové poměry se realizací stavby nemění.</w:t>
      </w:r>
    </w:p>
    <w:p w:rsidR="00221CCC" w:rsidRPr="002121C5" w:rsidRDefault="00221CCC" w:rsidP="0057394E">
      <w:pPr>
        <w:jc w:val="both"/>
        <w:rPr>
          <w:b/>
        </w:rPr>
      </w:pPr>
      <w:r w:rsidRPr="002121C5">
        <w:rPr>
          <w:b/>
        </w:rPr>
        <w:t>d) údaje o souladu s územně plánovací dokumentací</w:t>
      </w:r>
    </w:p>
    <w:p w:rsidR="00221CCC" w:rsidRPr="002121C5" w:rsidRDefault="00221CCC" w:rsidP="0057394E">
      <w:pPr>
        <w:spacing w:line="288" w:lineRule="auto"/>
        <w:jc w:val="both"/>
        <w:rPr>
          <w:rFonts w:cs="Tahoma"/>
        </w:rPr>
      </w:pPr>
      <w:r w:rsidRPr="002121C5">
        <w:rPr>
          <w:rFonts w:cs="Tahoma"/>
        </w:rPr>
        <w:t>Dle Územního plánu města Frýdek – Místek je záměr umístěn v zastavěném území BH – Plochy bydlení v bytových domech, ve kterých je přípustné umísťovat stavby občanského vybavení a jejich doplňkové stavby. Stavba je v souladu s územně plánovací dokumentací.</w:t>
      </w:r>
    </w:p>
    <w:p w:rsidR="00221CCC" w:rsidRPr="002121C5" w:rsidRDefault="00221CCC" w:rsidP="0057394E">
      <w:pPr>
        <w:jc w:val="both"/>
        <w:rPr>
          <w:b/>
        </w:rPr>
      </w:pPr>
      <w:r w:rsidRPr="002121C5">
        <w:rPr>
          <w:b/>
        </w:rPr>
        <w:t>e) údaje o souladu s územním rozhodnutím nebo veřejnoprávní smlouvou územní rozhodnutí nahrazující anebo územním souhlasem</w:t>
      </w:r>
    </w:p>
    <w:p w:rsidR="00221CCC" w:rsidRPr="002121C5" w:rsidRDefault="00221CCC" w:rsidP="0057394E">
      <w:pPr>
        <w:jc w:val="both"/>
      </w:pPr>
      <w:r w:rsidRPr="002121C5">
        <w:rPr>
          <w:rFonts w:cs="Tahoma"/>
        </w:rPr>
        <w:t xml:space="preserve">Stavba byla povolena územním souhlasem pod č. </w:t>
      </w:r>
      <w:proofErr w:type="spellStart"/>
      <w:r w:rsidRPr="002121C5">
        <w:rPr>
          <w:rFonts w:cs="Tahoma"/>
        </w:rPr>
        <w:t>j</w:t>
      </w:r>
      <w:proofErr w:type="spellEnd"/>
      <w:r w:rsidRPr="002121C5">
        <w:rPr>
          <w:rFonts w:cs="Tahoma"/>
        </w:rPr>
        <w:t>. MMFM 136375/2013</w:t>
      </w:r>
    </w:p>
    <w:p w:rsidR="00221CCC" w:rsidRPr="002121C5" w:rsidRDefault="00221CCC" w:rsidP="0057394E">
      <w:pPr>
        <w:jc w:val="both"/>
        <w:rPr>
          <w:b/>
        </w:rPr>
      </w:pPr>
      <w:bookmarkStart w:id="19" w:name="_Toc384112095"/>
      <w:r w:rsidRPr="002121C5">
        <w:rPr>
          <w:b/>
        </w:rPr>
        <w:t>f) údaje o dodržení obecných požadavků na využití území</w:t>
      </w:r>
      <w:bookmarkEnd w:id="19"/>
    </w:p>
    <w:p w:rsidR="00221CCC" w:rsidRPr="002121C5" w:rsidRDefault="00221CCC" w:rsidP="0057394E">
      <w:pPr>
        <w:jc w:val="both"/>
      </w:pPr>
      <w:r w:rsidRPr="002121C5">
        <w:t xml:space="preserve">Při řešení záměru obsaženém v této PD byly dodržené obecné požadavky na využití území a výstavbu </w:t>
      </w:r>
      <w:proofErr w:type="gramStart"/>
      <w:r w:rsidRPr="002121C5">
        <w:t>dle –stavebního</w:t>
      </w:r>
      <w:proofErr w:type="gramEnd"/>
      <w:r w:rsidRPr="002121C5">
        <w:t xml:space="preserve"> zákon</w:t>
      </w:r>
      <w:r w:rsidR="005835C9" w:rsidRPr="002121C5">
        <w:t>a</w:t>
      </w:r>
      <w:r w:rsidRPr="002121C5">
        <w:t xml:space="preserve"> 183/2006 Sb. vyhlášky 501/2006 Sb. o obecných požadavcích na využívání území a změny č. 431/2012 Sb. </w:t>
      </w:r>
    </w:p>
    <w:p w:rsidR="00221CCC" w:rsidRPr="002121C5" w:rsidRDefault="00221CCC" w:rsidP="0057394E">
      <w:pPr>
        <w:jc w:val="both"/>
        <w:rPr>
          <w:b/>
        </w:rPr>
      </w:pPr>
      <w:bookmarkStart w:id="20" w:name="_Toc384112096"/>
      <w:r w:rsidRPr="002121C5">
        <w:rPr>
          <w:b/>
        </w:rPr>
        <w:t>g) údaje o splnění požadavků dotčených orgánů</w:t>
      </w:r>
      <w:bookmarkEnd w:id="20"/>
    </w:p>
    <w:p w:rsidR="00221CCC" w:rsidRPr="002121C5" w:rsidRDefault="00221CCC" w:rsidP="0057394E">
      <w:pPr>
        <w:jc w:val="both"/>
      </w:pPr>
      <w:r w:rsidRPr="002121C5">
        <w:t xml:space="preserve">Projektová dokumentace respektuje písemné vyjádření a technické podmínky všech dotčených orgánů. </w:t>
      </w:r>
    </w:p>
    <w:p w:rsidR="00221CCC" w:rsidRPr="002121C5" w:rsidRDefault="00221CCC" w:rsidP="0057394E">
      <w:pPr>
        <w:jc w:val="both"/>
        <w:rPr>
          <w:b/>
        </w:rPr>
      </w:pPr>
      <w:r w:rsidRPr="002121C5">
        <w:rPr>
          <w:b/>
        </w:rPr>
        <w:t xml:space="preserve"> </w:t>
      </w:r>
      <w:bookmarkStart w:id="21" w:name="_Toc384112097"/>
      <w:r w:rsidRPr="002121C5">
        <w:rPr>
          <w:b/>
        </w:rPr>
        <w:t>h) seznam výjimek a úlevových řešení</w:t>
      </w:r>
      <w:bookmarkEnd w:id="21"/>
    </w:p>
    <w:p w:rsidR="00221CCC" w:rsidRPr="002121C5" w:rsidRDefault="00221CCC" w:rsidP="0057394E">
      <w:pPr>
        <w:jc w:val="both"/>
      </w:pPr>
      <w:r w:rsidRPr="002121C5">
        <w:t xml:space="preserve"> V době zpracování PD nebyly známy žádné výjimky a úlevová řešení na záměr v této PD. </w:t>
      </w:r>
    </w:p>
    <w:p w:rsidR="00221CCC" w:rsidRPr="002121C5" w:rsidRDefault="00221CCC" w:rsidP="0057394E">
      <w:pPr>
        <w:jc w:val="both"/>
        <w:rPr>
          <w:b/>
        </w:rPr>
      </w:pPr>
      <w:bookmarkStart w:id="22" w:name="_Toc384112098"/>
      <w:r w:rsidRPr="002121C5">
        <w:rPr>
          <w:b/>
        </w:rPr>
        <w:t>i) seznam souvisejících a podmiňujících investic</w:t>
      </w:r>
      <w:bookmarkEnd w:id="22"/>
    </w:p>
    <w:p w:rsidR="00221CCC" w:rsidRPr="002121C5" w:rsidRDefault="00221CCC" w:rsidP="0057394E">
      <w:pPr>
        <w:jc w:val="both"/>
      </w:pPr>
      <w:r w:rsidRPr="002121C5">
        <w:t>Nejsou.</w:t>
      </w:r>
    </w:p>
    <w:p w:rsidR="00221CCC" w:rsidRPr="002121C5" w:rsidRDefault="00221CCC" w:rsidP="0057394E">
      <w:pPr>
        <w:jc w:val="both"/>
        <w:rPr>
          <w:b/>
        </w:rPr>
      </w:pPr>
      <w:bookmarkStart w:id="23" w:name="_Toc384112099"/>
      <w:r w:rsidRPr="002121C5">
        <w:rPr>
          <w:b/>
        </w:rPr>
        <w:t>j) seznam pozemků a staveb dotčených změnou využití území</w:t>
      </w:r>
      <w:bookmarkEnd w:id="23"/>
      <w:r w:rsidRPr="002121C5">
        <w:rPr>
          <w:b/>
        </w:rPr>
        <w:t xml:space="preserve"> (podle katastru nemovitostí)</w:t>
      </w:r>
    </w:p>
    <w:tbl>
      <w:tblPr>
        <w:tblpPr w:leftFromText="180" w:rightFromText="180" w:vertAnchor="text" w:horzAnchor="page" w:tblpX="1190" w:tblpY="138"/>
        <w:tblW w:w="9694" w:type="dxa"/>
        <w:tblLayout w:type="fixed"/>
        <w:tblCellMar>
          <w:top w:w="55" w:type="dxa"/>
          <w:left w:w="55" w:type="dxa"/>
          <w:bottom w:w="55" w:type="dxa"/>
          <w:right w:w="55" w:type="dxa"/>
        </w:tblCellMar>
        <w:tblLook w:val="0000"/>
      </w:tblPr>
      <w:tblGrid>
        <w:gridCol w:w="1206"/>
        <w:gridCol w:w="2818"/>
        <w:gridCol w:w="2268"/>
        <w:gridCol w:w="3402"/>
      </w:tblGrid>
      <w:tr w:rsidR="00221CCC" w:rsidRPr="002121C5" w:rsidTr="00F837C7">
        <w:trPr>
          <w:trHeight w:val="232"/>
        </w:trPr>
        <w:tc>
          <w:tcPr>
            <w:tcW w:w="1206"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proofErr w:type="spellStart"/>
            <w:r w:rsidRPr="002121C5">
              <w:rPr>
                <w:rFonts w:ascii="Arial Narrow" w:hAnsi="Arial Narrow" w:cs="Tahoma"/>
                <w:sz w:val="22"/>
                <w:szCs w:val="22"/>
              </w:rPr>
              <w:t>Parc</w:t>
            </w:r>
            <w:proofErr w:type="spellEnd"/>
            <w:r w:rsidRPr="002121C5">
              <w:rPr>
                <w:rFonts w:ascii="Arial Narrow" w:hAnsi="Arial Narrow" w:cs="Tahoma"/>
                <w:sz w:val="22"/>
                <w:szCs w:val="22"/>
              </w:rPr>
              <w:t>.</w:t>
            </w:r>
            <w:r w:rsidR="005835C9" w:rsidRPr="002121C5">
              <w:rPr>
                <w:rFonts w:ascii="Arial Narrow" w:hAnsi="Arial Narrow" w:cs="Tahoma"/>
                <w:sz w:val="22"/>
                <w:szCs w:val="22"/>
              </w:rPr>
              <w:t xml:space="preserve"> </w:t>
            </w:r>
            <w:proofErr w:type="gramStart"/>
            <w:r w:rsidRPr="002121C5">
              <w:rPr>
                <w:rFonts w:ascii="Arial Narrow" w:hAnsi="Arial Narrow" w:cs="Tahoma"/>
                <w:sz w:val="22"/>
                <w:szCs w:val="22"/>
              </w:rPr>
              <w:t>číslo</w:t>
            </w:r>
            <w:proofErr w:type="gramEnd"/>
          </w:p>
        </w:tc>
        <w:tc>
          <w:tcPr>
            <w:tcW w:w="2818"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Způsob využití</w:t>
            </w:r>
          </w:p>
        </w:tc>
        <w:tc>
          <w:tcPr>
            <w:tcW w:w="2268"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Druh pozemku</w:t>
            </w:r>
          </w:p>
        </w:tc>
        <w:tc>
          <w:tcPr>
            <w:tcW w:w="3402" w:type="dxa"/>
            <w:tcBorders>
              <w:top w:val="single" w:sz="1" w:space="0" w:color="000000"/>
              <w:left w:val="single" w:sz="1" w:space="0" w:color="000000"/>
              <w:bottom w:val="single" w:sz="1" w:space="0" w:color="000000"/>
              <w:right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Vlastnické právo</w:t>
            </w:r>
          </w:p>
        </w:tc>
      </w:tr>
      <w:tr w:rsidR="00221CCC" w:rsidRPr="002121C5" w:rsidTr="00F837C7">
        <w:trPr>
          <w:trHeight w:val="232"/>
        </w:trPr>
        <w:tc>
          <w:tcPr>
            <w:tcW w:w="1206"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1820/1</w:t>
            </w:r>
          </w:p>
        </w:tc>
        <w:tc>
          <w:tcPr>
            <w:tcW w:w="2818"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zeleň</w:t>
            </w:r>
          </w:p>
        </w:tc>
        <w:tc>
          <w:tcPr>
            <w:tcW w:w="2268"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ostatní plocha</w:t>
            </w:r>
          </w:p>
        </w:tc>
        <w:tc>
          <w:tcPr>
            <w:tcW w:w="3402" w:type="dxa"/>
            <w:tcBorders>
              <w:top w:val="single" w:sz="1" w:space="0" w:color="000000"/>
              <w:left w:val="single" w:sz="1" w:space="0" w:color="000000"/>
              <w:bottom w:val="single" w:sz="1" w:space="0" w:color="000000"/>
              <w:right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Statutární město Frýdek - Místek</w:t>
            </w:r>
          </w:p>
        </w:tc>
      </w:tr>
      <w:tr w:rsidR="00221CCC" w:rsidRPr="002121C5" w:rsidTr="00F837C7">
        <w:trPr>
          <w:trHeight w:val="232"/>
        </w:trPr>
        <w:tc>
          <w:tcPr>
            <w:tcW w:w="1206"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1820/66</w:t>
            </w:r>
          </w:p>
        </w:tc>
        <w:tc>
          <w:tcPr>
            <w:tcW w:w="2818"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zeleň</w:t>
            </w:r>
          </w:p>
        </w:tc>
        <w:tc>
          <w:tcPr>
            <w:tcW w:w="2268" w:type="dxa"/>
            <w:tcBorders>
              <w:top w:val="single" w:sz="1" w:space="0" w:color="000000"/>
              <w:left w:val="single" w:sz="1" w:space="0" w:color="000000"/>
              <w:bottom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ostatní plocha</w:t>
            </w:r>
          </w:p>
        </w:tc>
        <w:tc>
          <w:tcPr>
            <w:tcW w:w="3402" w:type="dxa"/>
            <w:tcBorders>
              <w:top w:val="single" w:sz="1" w:space="0" w:color="000000"/>
              <w:left w:val="single" w:sz="1" w:space="0" w:color="000000"/>
              <w:bottom w:val="single" w:sz="1" w:space="0" w:color="000000"/>
              <w:right w:val="single" w:sz="1" w:space="0" w:color="000000"/>
            </w:tcBorders>
          </w:tcPr>
          <w:p w:rsidR="00221CCC" w:rsidRPr="002121C5" w:rsidRDefault="00221CCC" w:rsidP="0057394E">
            <w:pPr>
              <w:pStyle w:val="Obsahtabulky"/>
              <w:spacing w:line="288" w:lineRule="auto"/>
              <w:rPr>
                <w:rFonts w:ascii="Arial Narrow" w:hAnsi="Arial Narrow" w:cs="Tahoma"/>
                <w:sz w:val="22"/>
                <w:szCs w:val="22"/>
              </w:rPr>
            </w:pPr>
            <w:r w:rsidRPr="002121C5">
              <w:rPr>
                <w:rFonts w:ascii="Arial Narrow" w:hAnsi="Arial Narrow" w:cs="Tahoma"/>
                <w:sz w:val="22"/>
                <w:szCs w:val="22"/>
              </w:rPr>
              <w:t>Statutární město Frýdek - Místek</w:t>
            </w:r>
          </w:p>
        </w:tc>
      </w:tr>
    </w:tbl>
    <w:p w:rsidR="0057394E" w:rsidRPr="002121C5" w:rsidRDefault="0057394E" w:rsidP="0057394E">
      <w:pPr>
        <w:pStyle w:val="Nadpis1"/>
        <w:jc w:val="both"/>
      </w:pPr>
      <w:bookmarkStart w:id="24" w:name="_Toc384112100"/>
    </w:p>
    <w:p w:rsidR="00221CCC" w:rsidRPr="002121C5" w:rsidRDefault="00221CCC" w:rsidP="0057394E">
      <w:pPr>
        <w:pStyle w:val="Nadpis1"/>
        <w:jc w:val="both"/>
      </w:pPr>
      <w:bookmarkStart w:id="25" w:name="_Toc413139566"/>
      <w:proofErr w:type="gramStart"/>
      <w:r w:rsidRPr="002121C5">
        <w:t>A.4</w:t>
      </w:r>
      <w:r w:rsidR="005835C9" w:rsidRPr="002121C5">
        <w:t xml:space="preserve"> </w:t>
      </w:r>
      <w:r w:rsidRPr="002121C5">
        <w:t>Údaje</w:t>
      </w:r>
      <w:proofErr w:type="gramEnd"/>
      <w:r w:rsidRPr="002121C5">
        <w:t xml:space="preserve"> o </w:t>
      </w:r>
      <w:bookmarkEnd w:id="24"/>
      <w:r w:rsidRPr="002121C5">
        <w:t>stavbě</w:t>
      </w:r>
      <w:bookmarkEnd w:id="25"/>
      <w:r w:rsidRPr="002121C5">
        <w:t xml:space="preserve"> </w:t>
      </w:r>
    </w:p>
    <w:p w:rsidR="00221CCC" w:rsidRPr="002121C5" w:rsidRDefault="00221CCC" w:rsidP="0057394E">
      <w:pPr>
        <w:jc w:val="both"/>
        <w:rPr>
          <w:b/>
        </w:rPr>
      </w:pPr>
      <w:r w:rsidRPr="002121C5">
        <w:rPr>
          <w:b/>
        </w:rPr>
        <w:t>a) Nová stavba nebo změna dokončené stavby</w:t>
      </w:r>
    </w:p>
    <w:p w:rsidR="00221CCC" w:rsidRPr="002121C5" w:rsidRDefault="00221CCC" w:rsidP="0057394E">
      <w:pPr>
        <w:jc w:val="both"/>
      </w:pPr>
      <w:r w:rsidRPr="002121C5">
        <w:t>Jedná se o změnu dokončené stavby.</w:t>
      </w:r>
    </w:p>
    <w:p w:rsidR="00221CCC" w:rsidRPr="002121C5" w:rsidRDefault="00221CCC" w:rsidP="0057394E">
      <w:pPr>
        <w:jc w:val="both"/>
        <w:rPr>
          <w:b/>
        </w:rPr>
      </w:pPr>
      <w:r w:rsidRPr="002121C5">
        <w:rPr>
          <w:b/>
        </w:rPr>
        <w:t>b) Účel užívání stavby</w:t>
      </w:r>
    </w:p>
    <w:p w:rsidR="00221CCC" w:rsidRPr="002121C5" w:rsidRDefault="00221CCC" w:rsidP="0057394E">
      <w:pPr>
        <w:spacing w:line="288" w:lineRule="auto"/>
        <w:jc w:val="both"/>
        <w:rPr>
          <w:rFonts w:cs="Tahoma"/>
        </w:rPr>
      </w:pPr>
      <w:r w:rsidRPr="002121C5">
        <w:rPr>
          <w:rFonts w:cs="Tahoma"/>
        </w:rPr>
        <w:lastRenderedPageBreak/>
        <w:t>Účel stavby se návrhem v této PD nemění. Nadále je pozemek využíván jako zahrada u mateřské školy – občanské vybavení – rekreační plocha pro uživatele stavby.</w:t>
      </w:r>
    </w:p>
    <w:p w:rsidR="00221CCC" w:rsidRPr="002121C5" w:rsidRDefault="00221CCC" w:rsidP="0057394E">
      <w:pPr>
        <w:jc w:val="both"/>
        <w:rPr>
          <w:b/>
        </w:rPr>
      </w:pPr>
      <w:bookmarkStart w:id="26" w:name="_Toc384112103"/>
      <w:r w:rsidRPr="002121C5">
        <w:rPr>
          <w:b/>
        </w:rPr>
        <w:t>c) Trvalá nebo dočasná stavba</w:t>
      </w:r>
    </w:p>
    <w:p w:rsidR="00221CCC" w:rsidRPr="002121C5" w:rsidRDefault="00221CCC" w:rsidP="0057394E">
      <w:pPr>
        <w:spacing w:line="288" w:lineRule="auto"/>
        <w:jc w:val="both"/>
        <w:rPr>
          <w:rFonts w:cs="Tahoma"/>
        </w:rPr>
      </w:pPr>
      <w:r w:rsidRPr="002121C5">
        <w:rPr>
          <w:rFonts w:cs="Tahoma"/>
        </w:rPr>
        <w:t>Jedná se o stavbu trvalou.</w:t>
      </w:r>
    </w:p>
    <w:p w:rsidR="00221CCC" w:rsidRPr="002121C5" w:rsidRDefault="00221CCC" w:rsidP="0057394E">
      <w:pPr>
        <w:jc w:val="both"/>
        <w:rPr>
          <w:b/>
        </w:rPr>
      </w:pPr>
      <w:bookmarkStart w:id="27" w:name="_Toc384112104"/>
      <w:bookmarkEnd w:id="26"/>
      <w:r w:rsidRPr="002121C5">
        <w:rPr>
          <w:b/>
        </w:rPr>
        <w:t>d) Údaje o ochraně stavby podle jiných právních předpisů (kulturní památka apod.)</w:t>
      </w:r>
    </w:p>
    <w:p w:rsidR="00221CCC" w:rsidRPr="002121C5" w:rsidRDefault="00221CCC" w:rsidP="0057394E">
      <w:pPr>
        <w:spacing w:line="288" w:lineRule="auto"/>
        <w:jc w:val="both"/>
        <w:rPr>
          <w:rFonts w:cs="Tahoma"/>
        </w:rPr>
      </w:pPr>
      <w:r w:rsidRPr="002121C5">
        <w:rPr>
          <w:rFonts w:cs="Tahoma"/>
        </w:rPr>
        <w:t>Stavba není chráněna podle jiných právních předpisů.</w:t>
      </w:r>
    </w:p>
    <w:p w:rsidR="00221CCC" w:rsidRPr="002121C5" w:rsidRDefault="00AA5DBA" w:rsidP="0057394E">
      <w:pPr>
        <w:jc w:val="both"/>
        <w:rPr>
          <w:b/>
        </w:rPr>
      </w:pPr>
      <w:r w:rsidRPr="002121C5">
        <w:rPr>
          <w:b/>
        </w:rPr>
        <w:t xml:space="preserve">e) </w:t>
      </w:r>
      <w:r w:rsidR="00221CCC" w:rsidRPr="002121C5">
        <w:rPr>
          <w:b/>
        </w:rPr>
        <w:t>Údaje o dodržení technických požadavků na stavby a obecných technických požadavků zabezpečujících bezbariérové užívání staveb</w:t>
      </w:r>
    </w:p>
    <w:p w:rsidR="00221CCC" w:rsidRPr="002121C5" w:rsidRDefault="00221CCC" w:rsidP="0057394E">
      <w:pPr>
        <w:spacing w:line="288" w:lineRule="auto"/>
        <w:jc w:val="both"/>
      </w:pPr>
      <w:r w:rsidRPr="002121C5">
        <w:t xml:space="preserve"> Projektová dokumentace je řešena v souladu se stavebním zákonem č. 183/2006 Sb. ve znění pozdějších předpisů, s vyhláškou č. 268/2009 č. Sb. o technických požadavcích na stavby ve znění pozdějších předpisů a rovněž v souladu s příslušnými ČSN, které se týkají navrhované stavby. Objekt je </w:t>
      </w:r>
      <w:r w:rsidR="005835C9" w:rsidRPr="002121C5">
        <w:t xml:space="preserve">bezbariérově </w:t>
      </w:r>
      <w:r w:rsidRPr="002121C5">
        <w:t>přístupný.</w:t>
      </w:r>
      <w:bookmarkEnd w:id="27"/>
    </w:p>
    <w:p w:rsidR="00221CCC" w:rsidRPr="002121C5" w:rsidRDefault="00221CCC" w:rsidP="0057394E">
      <w:pPr>
        <w:spacing w:line="288" w:lineRule="auto"/>
        <w:jc w:val="both"/>
        <w:rPr>
          <w:b/>
        </w:rPr>
      </w:pPr>
      <w:r w:rsidRPr="002121C5">
        <w:rPr>
          <w:b/>
        </w:rPr>
        <w:t>f) Údaje o splnění požadavků dotčených orgánů a požadavků vyplývajících z jiných právních předpisů</w:t>
      </w:r>
    </w:p>
    <w:p w:rsidR="00221CCC" w:rsidRPr="002121C5" w:rsidRDefault="00221CCC" w:rsidP="0057394E">
      <w:pPr>
        <w:jc w:val="both"/>
        <w:rPr>
          <w:rFonts w:cs="Arial"/>
        </w:rPr>
      </w:pPr>
      <w:r w:rsidRPr="002121C5">
        <w:rPr>
          <w:rFonts w:cs="Arial"/>
        </w:rPr>
        <w:t>Dotčené orgány nevznesli v průběhu povolování stavby žádné požadavky.</w:t>
      </w:r>
    </w:p>
    <w:p w:rsidR="00221CCC" w:rsidRPr="002121C5" w:rsidRDefault="00221CCC" w:rsidP="0057394E">
      <w:pPr>
        <w:jc w:val="both"/>
        <w:rPr>
          <w:b/>
        </w:rPr>
      </w:pPr>
      <w:r w:rsidRPr="002121C5">
        <w:rPr>
          <w:b/>
        </w:rPr>
        <w:t>g) Seznam výjimek a úlevových řešení</w:t>
      </w:r>
    </w:p>
    <w:p w:rsidR="00221CCC" w:rsidRPr="002121C5" w:rsidRDefault="00221CCC" w:rsidP="0057394E">
      <w:pPr>
        <w:spacing w:line="288" w:lineRule="auto"/>
        <w:jc w:val="both"/>
        <w:rPr>
          <w:rFonts w:cs="Tahoma"/>
        </w:rPr>
      </w:pPr>
      <w:r w:rsidRPr="002121C5">
        <w:rPr>
          <w:rFonts w:cs="Tahoma"/>
        </w:rPr>
        <w:t>Nejsou.</w:t>
      </w:r>
    </w:p>
    <w:p w:rsidR="00221CCC" w:rsidRPr="002121C5" w:rsidRDefault="00221CCC" w:rsidP="0057394E">
      <w:pPr>
        <w:jc w:val="both"/>
        <w:rPr>
          <w:b/>
        </w:rPr>
      </w:pPr>
      <w:r w:rsidRPr="002121C5">
        <w:rPr>
          <w:b/>
        </w:rPr>
        <w:t>h) Navrhované kapacity stavby (zastavěná plocha, obestavěný prostor, užitná plocha, počet funkčních jednotek a jejich velikosti, počet uživatelů / pracovníků apod.)</w:t>
      </w:r>
    </w:p>
    <w:p w:rsidR="00221CCC" w:rsidRPr="002121C5" w:rsidRDefault="00221CCC" w:rsidP="0057394E">
      <w:pPr>
        <w:pStyle w:val="Bezmezer"/>
        <w:jc w:val="both"/>
      </w:pPr>
      <w:r w:rsidRPr="002121C5">
        <w:t xml:space="preserve">Projektem se kapacity </w:t>
      </w:r>
      <w:r w:rsidR="005835C9" w:rsidRPr="002121C5">
        <w:t xml:space="preserve">hlavní </w:t>
      </w:r>
      <w:r w:rsidRPr="002121C5">
        <w:t>stavby nemění.</w:t>
      </w:r>
    </w:p>
    <w:p w:rsidR="00221CCC" w:rsidRPr="002121C5" w:rsidRDefault="00221CCC" w:rsidP="0057394E">
      <w:pPr>
        <w:pStyle w:val="Bezmezer"/>
        <w:jc w:val="both"/>
      </w:pPr>
    </w:p>
    <w:p w:rsidR="00221CCC" w:rsidRPr="002121C5" w:rsidRDefault="00221CCC" w:rsidP="0057394E">
      <w:pPr>
        <w:pStyle w:val="Bezmezer"/>
        <w:jc w:val="both"/>
      </w:pPr>
      <w:r w:rsidRPr="002121C5">
        <w:t>Nově založená kačírková dopadová plocha</w:t>
      </w:r>
      <w:r w:rsidR="005835C9" w:rsidRPr="002121C5">
        <w:t xml:space="preserve"> -</w:t>
      </w:r>
      <w:r w:rsidRPr="002121C5">
        <w:t xml:space="preserve"> 243 m</w:t>
      </w:r>
      <w:r w:rsidRPr="002121C5">
        <w:rPr>
          <w:vertAlign w:val="superscript"/>
        </w:rPr>
        <w:t>2</w:t>
      </w:r>
    </w:p>
    <w:p w:rsidR="00221CCC" w:rsidRPr="002121C5" w:rsidRDefault="00221CCC" w:rsidP="0057394E">
      <w:pPr>
        <w:pStyle w:val="Bezmezer"/>
        <w:jc w:val="both"/>
      </w:pPr>
      <w:r w:rsidRPr="002121C5">
        <w:t>Obnova stávajícího dlážděného povrchu</w:t>
      </w:r>
      <w:r w:rsidR="005835C9" w:rsidRPr="002121C5">
        <w:t xml:space="preserve"> -</w:t>
      </w:r>
      <w:r w:rsidRPr="002121C5">
        <w:t xml:space="preserve"> 192 m²</w:t>
      </w:r>
    </w:p>
    <w:p w:rsidR="00221CCC" w:rsidRPr="002121C5" w:rsidRDefault="00221CCC" w:rsidP="0057394E">
      <w:pPr>
        <w:pStyle w:val="Bezmezer"/>
        <w:jc w:val="both"/>
      </w:pPr>
      <w:r w:rsidRPr="002121C5">
        <w:t>Herní a vzdělávací prvky, mobiliář</w:t>
      </w:r>
      <w:r w:rsidR="005835C9" w:rsidRPr="002121C5">
        <w:t xml:space="preserve"> -</w:t>
      </w:r>
      <w:r w:rsidRPr="002121C5">
        <w:t xml:space="preserve"> 25 ks</w:t>
      </w:r>
    </w:p>
    <w:p w:rsidR="00221CCC" w:rsidRPr="002121C5" w:rsidRDefault="00221CCC" w:rsidP="0057394E">
      <w:pPr>
        <w:pStyle w:val="Bezmezer"/>
        <w:jc w:val="both"/>
      </w:pPr>
    </w:p>
    <w:p w:rsidR="00221CCC" w:rsidRPr="002121C5" w:rsidRDefault="00221CCC" w:rsidP="0057394E">
      <w:pPr>
        <w:pStyle w:val="Bezmezer"/>
        <w:jc w:val="both"/>
        <w:rPr>
          <w:u w:val="single"/>
        </w:rPr>
      </w:pPr>
      <w:r w:rsidRPr="002121C5">
        <w:rPr>
          <w:u w:val="single"/>
        </w:rPr>
        <w:t>Seznam herních a vzdělávacích prvků, mobiliáře:</w:t>
      </w:r>
    </w:p>
    <w:p w:rsidR="00221CCC" w:rsidRPr="002121C5" w:rsidRDefault="00221CCC" w:rsidP="0057394E">
      <w:pPr>
        <w:pStyle w:val="Bezmezer"/>
        <w:jc w:val="both"/>
        <w:rPr>
          <w:sz w:val="20"/>
          <w:szCs w:val="20"/>
        </w:rPr>
      </w:pPr>
      <w:r w:rsidRPr="002121C5">
        <w:rPr>
          <w:sz w:val="20"/>
          <w:szCs w:val="20"/>
        </w:rPr>
        <w:t>HR 1 - PÍSKOVIŠTĚ 4x4m – 2ks obnova stávajících pískovišť, 2 ks nové pískoviště</w:t>
      </w:r>
    </w:p>
    <w:p w:rsidR="00221CCC" w:rsidRPr="002121C5" w:rsidRDefault="00221CCC" w:rsidP="0057394E">
      <w:pPr>
        <w:pStyle w:val="Bezmezer"/>
        <w:jc w:val="both"/>
        <w:rPr>
          <w:sz w:val="20"/>
          <w:szCs w:val="20"/>
        </w:rPr>
      </w:pPr>
      <w:r w:rsidRPr="002121C5">
        <w:rPr>
          <w:sz w:val="20"/>
          <w:szCs w:val="20"/>
        </w:rPr>
        <w:t xml:space="preserve">HR 2 - STŮL A LAVIČKY </w:t>
      </w:r>
    </w:p>
    <w:p w:rsidR="00221CCC" w:rsidRPr="002121C5" w:rsidRDefault="00221CCC" w:rsidP="0057394E">
      <w:pPr>
        <w:pStyle w:val="Bezmezer"/>
        <w:jc w:val="both"/>
        <w:rPr>
          <w:sz w:val="20"/>
          <w:szCs w:val="20"/>
        </w:rPr>
      </w:pPr>
      <w:r w:rsidRPr="002121C5">
        <w:rPr>
          <w:sz w:val="20"/>
          <w:szCs w:val="20"/>
        </w:rPr>
        <w:t>HR 3 - HERNÍ SESTAVA</w:t>
      </w:r>
    </w:p>
    <w:p w:rsidR="00221CCC" w:rsidRPr="002121C5" w:rsidRDefault="00221CCC" w:rsidP="0057394E">
      <w:pPr>
        <w:pStyle w:val="Bezmezer"/>
        <w:jc w:val="both"/>
        <w:rPr>
          <w:sz w:val="20"/>
          <w:szCs w:val="20"/>
        </w:rPr>
      </w:pPr>
      <w:r w:rsidRPr="002121C5">
        <w:rPr>
          <w:sz w:val="20"/>
          <w:szCs w:val="20"/>
        </w:rPr>
        <w:t>HR 4 - SPORTOVNÍ SESTAVA</w:t>
      </w:r>
    </w:p>
    <w:p w:rsidR="00221CCC" w:rsidRPr="002121C5" w:rsidRDefault="00221CCC" w:rsidP="0057394E">
      <w:pPr>
        <w:pStyle w:val="Bezmezer"/>
        <w:jc w:val="both"/>
        <w:rPr>
          <w:sz w:val="20"/>
          <w:szCs w:val="20"/>
        </w:rPr>
      </w:pPr>
      <w:r w:rsidRPr="002121C5">
        <w:rPr>
          <w:sz w:val="20"/>
          <w:szCs w:val="20"/>
        </w:rPr>
        <w:t>HR 5 - VRBOVÝ TUNEL</w:t>
      </w:r>
    </w:p>
    <w:p w:rsidR="00221CCC" w:rsidRPr="002121C5" w:rsidRDefault="00221CCC" w:rsidP="0057394E">
      <w:pPr>
        <w:pStyle w:val="Bezmezer"/>
        <w:jc w:val="both"/>
        <w:rPr>
          <w:sz w:val="20"/>
          <w:szCs w:val="20"/>
        </w:rPr>
      </w:pPr>
      <w:r w:rsidRPr="002121C5">
        <w:rPr>
          <w:sz w:val="20"/>
          <w:szCs w:val="20"/>
        </w:rPr>
        <w:t>HR 6 - VRBOVÁ CHÝŠE</w:t>
      </w:r>
    </w:p>
    <w:p w:rsidR="00221CCC" w:rsidRPr="002121C5" w:rsidRDefault="00221CCC" w:rsidP="0057394E">
      <w:pPr>
        <w:pStyle w:val="Bezmezer"/>
        <w:jc w:val="both"/>
        <w:rPr>
          <w:sz w:val="20"/>
          <w:szCs w:val="20"/>
        </w:rPr>
      </w:pPr>
      <w:r w:rsidRPr="002121C5">
        <w:rPr>
          <w:sz w:val="20"/>
          <w:szCs w:val="20"/>
        </w:rPr>
        <w:t>HR 7 - POCHŮZNÁ KLADINA</w:t>
      </w:r>
    </w:p>
    <w:p w:rsidR="00221CCC" w:rsidRPr="002121C5" w:rsidRDefault="00221CCC" w:rsidP="0057394E">
      <w:pPr>
        <w:pStyle w:val="Bezmezer"/>
        <w:jc w:val="both"/>
        <w:rPr>
          <w:sz w:val="20"/>
          <w:szCs w:val="20"/>
        </w:rPr>
      </w:pPr>
      <w:r w:rsidRPr="002121C5">
        <w:rPr>
          <w:sz w:val="20"/>
          <w:szCs w:val="20"/>
        </w:rPr>
        <w:t>HR 8 – HOUPAČKA</w:t>
      </w:r>
    </w:p>
    <w:p w:rsidR="00221CCC" w:rsidRPr="002121C5" w:rsidRDefault="00221CCC" w:rsidP="0057394E">
      <w:pPr>
        <w:pStyle w:val="Bezmezer"/>
        <w:jc w:val="both"/>
        <w:rPr>
          <w:sz w:val="20"/>
          <w:szCs w:val="20"/>
        </w:rPr>
      </w:pPr>
      <w:r w:rsidRPr="002121C5">
        <w:rPr>
          <w:sz w:val="20"/>
          <w:szCs w:val="20"/>
        </w:rPr>
        <w:t>HR 9 - PROHAZOVACÍ LEZÍTKO</w:t>
      </w:r>
    </w:p>
    <w:p w:rsidR="00221CCC" w:rsidRPr="002121C5" w:rsidRDefault="00221CCC" w:rsidP="0057394E">
      <w:pPr>
        <w:pStyle w:val="Bezmezer"/>
        <w:jc w:val="both"/>
        <w:rPr>
          <w:sz w:val="20"/>
          <w:szCs w:val="20"/>
        </w:rPr>
      </w:pPr>
      <w:r w:rsidRPr="002121C5">
        <w:rPr>
          <w:sz w:val="20"/>
          <w:szCs w:val="20"/>
        </w:rPr>
        <w:t>HR 10 – PYRAMIDA</w:t>
      </w:r>
    </w:p>
    <w:p w:rsidR="00221CCC" w:rsidRPr="002121C5" w:rsidRDefault="00221CCC" w:rsidP="0057394E">
      <w:pPr>
        <w:pStyle w:val="Bezmezer"/>
        <w:jc w:val="both"/>
        <w:rPr>
          <w:sz w:val="20"/>
          <w:szCs w:val="20"/>
        </w:rPr>
      </w:pPr>
      <w:r w:rsidRPr="002121C5">
        <w:rPr>
          <w:sz w:val="20"/>
          <w:szCs w:val="20"/>
        </w:rPr>
        <w:t>HR 11 - ZAHRADNÍ ALTÁN STUPŇOVITÝ</w:t>
      </w:r>
    </w:p>
    <w:p w:rsidR="00221CCC" w:rsidRPr="002121C5" w:rsidRDefault="00221CCC" w:rsidP="0057394E">
      <w:pPr>
        <w:pStyle w:val="Bezmezer"/>
        <w:jc w:val="both"/>
        <w:rPr>
          <w:sz w:val="20"/>
          <w:szCs w:val="20"/>
        </w:rPr>
      </w:pPr>
      <w:r w:rsidRPr="002121C5">
        <w:rPr>
          <w:sz w:val="20"/>
          <w:szCs w:val="20"/>
        </w:rPr>
        <w:t>HR 12 - VRBOVÁ PYRAMIDA</w:t>
      </w:r>
    </w:p>
    <w:p w:rsidR="00221CCC" w:rsidRPr="002121C5" w:rsidRDefault="00221CCC" w:rsidP="0057394E">
      <w:pPr>
        <w:pStyle w:val="Bezmezer"/>
        <w:jc w:val="both"/>
        <w:rPr>
          <w:sz w:val="20"/>
          <w:szCs w:val="20"/>
        </w:rPr>
      </w:pPr>
      <w:r w:rsidRPr="002121C5">
        <w:rPr>
          <w:sz w:val="20"/>
          <w:szCs w:val="20"/>
        </w:rPr>
        <w:t>HR 13 - HMATOVÁ STEZKA</w:t>
      </w:r>
    </w:p>
    <w:p w:rsidR="00221CCC" w:rsidRPr="002121C5" w:rsidRDefault="00221CCC" w:rsidP="0057394E">
      <w:pPr>
        <w:pStyle w:val="Bezmezer"/>
        <w:jc w:val="both"/>
        <w:rPr>
          <w:sz w:val="20"/>
          <w:szCs w:val="20"/>
        </w:rPr>
      </w:pPr>
      <w:r w:rsidRPr="002121C5">
        <w:rPr>
          <w:sz w:val="20"/>
          <w:szCs w:val="20"/>
        </w:rPr>
        <w:t>HR 14 - BYLINKOVÁ ZAHRÁDKA</w:t>
      </w:r>
    </w:p>
    <w:p w:rsidR="00221CCC" w:rsidRPr="002121C5" w:rsidRDefault="00221CCC" w:rsidP="0057394E">
      <w:pPr>
        <w:pStyle w:val="Bezmezer"/>
        <w:jc w:val="both"/>
        <w:rPr>
          <w:sz w:val="20"/>
          <w:szCs w:val="20"/>
        </w:rPr>
      </w:pPr>
      <w:r w:rsidRPr="002121C5">
        <w:rPr>
          <w:sz w:val="20"/>
          <w:szCs w:val="20"/>
        </w:rPr>
        <w:t>HR 15 - ROSTLINY K VYUŽITÍ</w:t>
      </w:r>
    </w:p>
    <w:p w:rsidR="00221CCC" w:rsidRPr="002121C5" w:rsidRDefault="00221CCC" w:rsidP="0057394E">
      <w:pPr>
        <w:pStyle w:val="Bezmezer"/>
        <w:jc w:val="both"/>
        <w:rPr>
          <w:sz w:val="20"/>
          <w:szCs w:val="20"/>
        </w:rPr>
      </w:pPr>
      <w:r w:rsidRPr="002121C5">
        <w:rPr>
          <w:sz w:val="20"/>
          <w:szCs w:val="20"/>
        </w:rPr>
        <w:t>HR 16 - POZOROVACÍ DLAŽDICE</w:t>
      </w:r>
    </w:p>
    <w:p w:rsidR="00221CCC" w:rsidRPr="002121C5" w:rsidRDefault="00221CCC" w:rsidP="0057394E">
      <w:pPr>
        <w:pStyle w:val="Bezmezer"/>
        <w:jc w:val="both"/>
        <w:rPr>
          <w:sz w:val="20"/>
          <w:szCs w:val="20"/>
        </w:rPr>
      </w:pPr>
      <w:r w:rsidRPr="002121C5">
        <w:rPr>
          <w:sz w:val="20"/>
          <w:szCs w:val="20"/>
        </w:rPr>
        <w:t>HR 17 – BROUKOVIŠTĚ</w:t>
      </w:r>
    </w:p>
    <w:p w:rsidR="00221CCC" w:rsidRPr="002121C5" w:rsidRDefault="00221CCC" w:rsidP="0057394E">
      <w:pPr>
        <w:pStyle w:val="Bezmezer"/>
        <w:jc w:val="both"/>
        <w:rPr>
          <w:sz w:val="20"/>
          <w:szCs w:val="20"/>
        </w:rPr>
      </w:pPr>
      <w:r w:rsidRPr="002121C5">
        <w:rPr>
          <w:sz w:val="20"/>
          <w:szCs w:val="20"/>
        </w:rPr>
        <w:t>HR 18 - PTAČÍ BUDKA PRO SÝKORKY</w:t>
      </w:r>
      <w:r w:rsidRPr="002121C5">
        <w:rPr>
          <w:sz w:val="20"/>
          <w:szCs w:val="20"/>
        </w:rPr>
        <w:tab/>
      </w:r>
    </w:p>
    <w:p w:rsidR="00221CCC" w:rsidRPr="002121C5" w:rsidRDefault="00221CCC" w:rsidP="0057394E">
      <w:pPr>
        <w:pStyle w:val="Bezmezer"/>
        <w:jc w:val="both"/>
        <w:rPr>
          <w:sz w:val="20"/>
          <w:szCs w:val="20"/>
        </w:rPr>
      </w:pPr>
      <w:r w:rsidRPr="002121C5">
        <w:rPr>
          <w:sz w:val="20"/>
          <w:szCs w:val="20"/>
        </w:rPr>
        <w:t>HR 19 - KOPEC S TUNELEM</w:t>
      </w:r>
    </w:p>
    <w:p w:rsidR="00221CCC" w:rsidRPr="002121C5" w:rsidRDefault="00221CCC" w:rsidP="0057394E">
      <w:pPr>
        <w:pStyle w:val="Bezmezer"/>
        <w:jc w:val="both"/>
        <w:rPr>
          <w:sz w:val="20"/>
          <w:szCs w:val="20"/>
        </w:rPr>
      </w:pPr>
      <w:r w:rsidRPr="002121C5">
        <w:rPr>
          <w:sz w:val="20"/>
          <w:szCs w:val="20"/>
        </w:rPr>
        <w:t>HR 20 – KOMPOSTÉR</w:t>
      </w:r>
    </w:p>
    <w:p w:rsidR="00221CCC" w:rsidRPr="002121C5" w:rsidRDefault="00221CCC" w:rsidP="0057394E">
      <w:pPr>
        <w:pStyle w:val="Bezmezer"/>
        <w:jc w:val="both"/>
        <w:rPr>
          <w:sz w:val="20"/>
          <w:szCs w:val="20"/>
        </w:rPr>
      </w:pPr>
      <w:r w:rsidRPr="002121C5">
        <w:rPr>
          <w:sz w:val="20"/>
          <w:szCs w:val="20"/>
        </w:rPr>
        <w:t>HR 21 - PTAČÍ BUDKA PRO ŠPAČKY</w:t>
      </w:r>
    </w:p>
    <w:p w:rsidR="00221CCC" w:rsidRPr="002121C5" w:rsidRDefault="00221CCC" w:rsidP="0057394E">
      <w:pPr>
        <w:pStyle w:val="Bezmezer"/>
        <w:jc w:val="both"/>
        <w:rPr>
          <w:sz w:val="20"/>
          <w:szCs w:val="20"/>
        </w:rPr>
      </w:pPr>
      <w:r w:rsidRPr="002121C5">
        <w:rPr>
          <w:sz w:val="20"/>
          <w:szCs w:val="20"/>
        </w:rPr>
        <w:t>HR 22 - BRÁNA Z VRBY</w:t>
      </w:r>
    </w:p>
    <w:p w:rsidR="00221CCC" w:rsidRPr="002121C5" w:rsidRDefault="00221CCC" w:rsidP="0057394E">
      <w:pPr>
        <w:pStyle w:val="Bezmezer"/>
        <w:jc w:val="both"/>
        <w:rPr>
          <w:sz w:val="20"/>
          <w:szCs w:val="20"/>
        </w:rPr>
      </w:pPr>
      <w:r w:rsidRPr="002121C5">
        <w:rPr>
          <w:sz w:val="20"/>
          <w:szCs w:val="20"/>
        </w:rPr>
        <w:t>HR 23 – KOLOTOČ</w:t>
      </w:r>
    </w:p>
    <w:p w:rsidR="00221CCC" w:rsidRPr="002121C5" w:rsidRDefault="00221CCC" w:rsidP="0057394E">
      <w:pPr>
        <w:pStyle w:val="Bezmezer"/>
        <w:jc w:val="both"/>
        <w:rPr>
          <w:sz w:val="20"/>
          <w:szCs w:val="20"/>
        </w:rPr>
      </w:pPr>
      <w:r w:rsidRPr="002121C5">
        <w:rPr>
          <w:sz w:val="20"/>
          <w:szCs w:val="20"/>
        </w:rPr>
        <w:t>HR 24 – HŘIŠTĚ</w:t>
      </w:r>
    </w:p>
    <w:p w:rsidR="00221CCC" w:rsidRDefault="00221CCC" w:rsidP="0057394E">
      <w:pPr>
        <w:pStyle w:val="Bezmezer"/>
        <w:jc w:val="both"/>
        <w:rPr>
          <w:sz w:val="20"/>
          <w:szCs w:val="20"/>
        </w:rPr>
      </w:pPr>
      <w:r w:rsidRPr="002121C5">
        <w:rPr>
          <w:sz w:val="20"/>
          <w:szCs w:val="20"/>
        </w:rPr>
        <w:t xml:space="preserve">HR 25 </w:t>
      </w:r>
      <w:r w:rsidR="002121C5">
        <w:rPr>
          <w:sz w:val="20"/>
          <w:szCs w:val="20"/>
        </w:rPr>
        <w:t>–</w:t>
      </w:r>
      <w:r w:rsidRPr="002121C5">
        <w:rPr>
          <w:sz w:val="20"/>
          <w:szCs w:val="20"/>
        </w:rPr>
        <w:t xml:space="preserve"> HOUPAČKA</w:t>
      </w:r>
    </w:p>
    <w:p w:rsidR="002121C5" w:rsidRPr="002121C5" w:rsidRDefault="002121C5" w:rsidP="0057394E">
      <w:pPr>
        <w:pStyle w:val="Bezmezer"/>
        <w:jc w:val="both"/>
        <w:rPr>
          <w:sz w:val="20"/>
          <w:szCs w:val="20"/>
        </w:rPr>
      </w:pPr>
    </w:p>
    <w:p w:rsidR="00221CCC" w:rsidRPr="002121C5" w:rsidRDefault="00221CCC" w:rsidP="0057394E">
      <w:pPr>
        <w:jc w:val="both"/>
        <w:rPr>
          <w:b/>
        </w:rPr>
      </w:pPr>
      <w:r w:rsidRPr="002121C5">
        <w:rPr>
          <w:b/>
        </w:rPr>
        <w:lastRenderedPageBreak/>
        <w:t>i) Základní bilance stavby (potřeby a spotřeby médií a hmot, hospodaření s dešťovou vodou, celkové produkované množství a druhy odpadů a emisí, třída energetické náročnosti budovy apod.)</w:t>
      </w:r>
    </w:p>
    <w:p w:rsidR="00221CCC" w:rsidRPr="002121C5" w:rsidRDefault="00221CCC" w:rsidP="0057394E">
      <w:pPr>
        <w:spacing w:line="288" w:lineRule="auto"/>
        <w:jc w:val="both"/>
        <w:rPr>
          <w:rFonts w:cs="Tahoma"/>
        </w:rPr>
      </w:pPr>
      <w:r w:rsidRPr="002121C5">
        <w:rPr>
          <w:rFonts w:cs="Tahoma"/>
        </w:rPr>
        <w:t xml:space="preserve">Stavba nebude mít žádnou spotřebu médií. Dešťové vody jsou odváděny stávajícím způsobem, vsakem volně na terén. Odvodnění </w:t>
      </w:r>
      <w:proofErr w:type="spellStart"/>
      <w:r w:rsidRPr="002121C5">
        <w:rPr>
          <w:rFonts w:cs="Tahoma"/>
        </w:rPr>
        <w:t>mlatového</w:t>
      </w:r>
      <w:proofErr w:type="spellEnd"/>
      <w:r w:rsidRPr="002121C5">
        <w:rPr>
          <w:rFonts w:cs="Tahoma"/>
        </w:rPr>
        <w:t xml:space="preserve"> chodníku je svedeno do stávající dešťové kanalizace.</w:t>
      </w:r>
    </w:p>
    <w:p w:rsidR="00221CCC" w:rsidRPr="002121C5" w:rsidRDefault="00221CCC" w:rsidP="0057394E">
      <w:pPr>
        <w:jc w:val="both"/>
        <w:rPr>
          <w:b/>
        </w:rPr>
      </w:pPr>
      <w:r w:rsidRPr="002121C5">
        <w:rPr>
          <w:b/>
        </w:rPr>
        <w:t>j) Základní předpoklady výstavby (časové údaje o realizaci stavby, členění na etapy)</w:t>
      </w:r>
    </w:p>
    <w:p w:rsidR="00221CCC" w:rsidRPr="002121C5" w:rsidRDefault="00221CCC" w:rsidP="0057394E">
      <w:pPr>
        <w:spacing w:line="288" w:lineRule="auto"/>
        <w:jc w:val="both"/>
        <w:rPr>
          <w:rFonts w:cs="Tahoma"/>
        </w:rPr>
      </w:pPr>
      <w:r w:rsidRPr="002121C5">
        <w:rPr>
          <w:rFonts w:cs="Tahoma"/>
        </w:rPr>
        <w:t>Předpokládaná doba realizace stavby je 6 měsíc.</w:t>
      </w:r>
    </w:p>
    <w:p w:rsidR="00221CCC" w:rsidRPr="002121C5" w:rsidRDefault="00221CCC" w:rsidP="0057394E">
      <w:pPr>
        <w:spacing w:line="288" w:lineRule="auto"/>
        <w:jc w:val="both"/>
        <w:rPr>
          <w:rFonts w:cs="Tahoma"/>
        </w:rPr>
      </w:pPr>
      <w:r w:rsidRPr="002121C5">
        <w:rPr>
          <w:rFonts w:cs="Tahoma"/>
        </w:rPr>
        <w:t xml:space="preserve">Stavba nebude </w:t>
      </w:r>
      <w:proofErr w:type="spellStart"/>
      <w:r w:rsidRPr="002121C5">
        <w:rPr>
          <w:rFonts w:cs="Tahoma"/>
        </w:rPr>
        <w:t>etapizovaná</w:t>
      </w:r>
      <w:proofErr w:type="spellEnd"/>
      <w:r w:rsidRPr="002121C5">
        <w:rPr>
          <w:rFonts w:cs="Tahoma"/>
        </w:rPr>
        <w:t>.</w:t>
      </w:r>
    </w:p>
    <w:p w:rsidR="00221CCC" w:rsidRPr="002121C5" w:rsidRDefault="00221CCC" w:rsidP="0057394E">
      <w:pPr>
        <w:jc w:val="both"/>
        <w:rPr>
          <w:b/>
        </w:rPr>
      </w:pPr>
      <w:r w:rsidRPr="002121C5">
        <w:rPr>
          <w:b/>
        </w:rPr>
        <w:t>k) Orientační náklady stavby</w:t>
      </w:r>
    </w:p>
    <w:p w:rsidR="00221CCC" w:rsidRPr="002121C5" w:rsidRDefault="00221CCC" w:rsidP="0057394E">
      <w:pPr>
        <w:spacing w:line="288" w:lineRule="auto"/>
        <w:jc w:val="both"/>
        <w:rPr>
          <w:rFonts w:cs="Tahoma"/>
        </w:rPr>
      </w:pPr>
      <w:r w:rsidRPr="002121C5">
        <w:rPr>
          <w:rFonts w:cs="Tahoma"/>
        </w:rPr>
        <w:t>Finanční náklady stavby činí 2 mil.</w:t>
      </w:r>
      <w:r w:rsidR="005835C9" w:rsidRPr="002121C5">
        <w:rPr>
          <w:rFonts w:cs="Tahoma"/>
        </w:rPr>
        <w:t xml:space="preserve"> </w:t>
      </w:r>
      <w:r w:rsidRPr="002121C5">
        <w:rPr>
          <w:rFonts w:cs="Tahoma"/>
        </w:rPr>
        <w:t>Kč bez DPH.</w:t>
      </w:r>
    </w:p>
    <w:p w:rsidR="00221CCC" w:rsidRPr="002121C5" w:rsidRDefault="00221CCC" w:rsidP="0057394E">
      <w:pPr>
        <w:pStyle w:val="Nadpis1"/>
        <w:jc w:val="both"/>
      </w:pPr>
      <w:bookmarkStart w:id="28" w:name="_Toc413139567"/>
      <w:proofErr w:type="gramStart"/>
      <w:r w:rsidRPr="002121C5">
        <w:t>A.5 Členění</w:t>
      </w:r>
      <w:proofErr w:type="gramEnd"/>
      <w:r w:rsidRPr="002121C5">
        <w:t xml:space="preserve"> stavby na objekty a technická a technologická zařízení</w:t>
      </w:r>
      <w:bookmarkEnd w:id="28"/>
      <w:r w:rsidRPr="002121C5">
        <w:t xml:space="preserve"> </w:t>
      </w:r>
    </w:p>
    <w:p w:rsidR="00221CCC" w:rsidRPr="002121C5" w:rsidRDefault="00221CCC" w:rsidP="0057394E">
      <w:pPr>
        <w:spacing w:line="288" w:lineRule="auto"/>
        <w:ind w:left="3540" w:hanging="3540"/>
        <w:jc w:val="both"/>
        <w:rPr>
          <w:rFonts w:cs="Tahoma"/>
        </w:rPr>
      </w:pPr>
      <w:r w:rsidRPr="002121C5">
        <w:rPr>
          <w:rFonts w:cs="Tahoma"/>
        </w:rPr>
        <w:t>Stavba nevyžaduje členění na stavební objekty.</w:t>
      </w: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710DF6" w:rsidRPr="002121C5" w:rsidRDefault="00710DF6"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121C5" w:rsidRPr="002121C5" w:rsidRDefault="002121C5" w:rsidP="0057394E">
      <w:pPr>
        <w:spacing w:line="288" w:lineRule="auto"/>
        <w:ind w:left="3540" w:hanging="3540"/>
        <w:jc w:val="both"/>
        <w:rPr>
          <w:rFonts w:cs="Tahoma"/>
        </w:rPr>
      </w:pPr>
    </w:p>
    <w:p w:rsidR="00221CCC" w:rsidRPr="002121C5" w:rsidRDefault="00221CCC" w:rsidP="0057394E">
      <w:pPr>
        <w:spacing w:line="288" w:lineRule="auto"/>
        <w:ind w:left="3540" w:hanging="3540"/>
        <w:jc w:val="both"/>
        <w:rPr>
          <w:rFonts w:cs="Tahoma"/>
        </w:rPr>
      </w:pPr>
    </w:p>
    <w:p w:rsidR="00221CCC" w:rsidRPr="002121C5" w:rsidRDefault="00221CCC" w:rsidP="00710DF6">
      <w:pPr>
        <w:pStyle w:val="Nadpis1"/>
        <w:pBdr>
          <w:bottom w:val="none" w:sz="0" w:space="0" w:color="auto"/>
        </w:pBdr>
        <w:jc w:val="center"/>
        <w:rPr>
          <w:sz w:val="32"/>
          <w:szCs w:val="32"/>
        </w:rPr>
      </w:pPr>
      <w:bookmarkStart w:id="29" w:name="_Toc413139568"/>
      <w:r w:rsidRPr="002121C5">
        <w:rPr>
          <w:sz w:val="32"/>
          <w:szCs w:val="32"/>
        </w:rPr>
        <w:lastRenderedPageBreak/>
        <w:t>B Souhrnná technická zpráva</w:t>
      </w:r>
      <w:bookmarkEnd w:id="29"/>
    </w:p>
    <w:p w:rsidR="00221CCC" w:rsidRPr="002121C5" w:rsidRDefault="00221CCC" w:rsidP="0057394E">
      <w:pPr>
        <w:pStyle w:val="Nadpis1"/>
        <w:jc w:val="both"/>
      </w:pPr>
      <w:bookmarkStart w:id="30" w:name="_Toc413139569"/>
      <w:proofErr w:type="gramStart"/>
      <w:r w:rsidRPr="002121C5">
        <w:t>B.1 Popis</w:t>
      </w:r>
      <w:proofErr w:type="gramEnd"/>
      <w:r w:rsidRPr="002121C5">
        <w:t xml:space="preserve"> území stavby</w:t>
      </w:r>
      <w:bookmarkEnd w:id="30"/>
      <w:r w:rsidRPr="002121C5">
        <w:t xml:space="preserve"> </w:t>
      </w:r>
    </w:p>
    <w:p w:rsidR="00221CCC" w:rsidRPr="002121C5" w:rsidRDefault="00221CCC" w:rsidP="0057394E">
      <w:pPr>
        <w:jc w:val="both"/>
        <w:rPr>
          <w:b/>
        </w:rPr>
      </w:pPr>
      <w:r w:rsidRPr="002121C5">
        <w:rPr>
          <w:b/>
        </w:rPr>
        <w:t>a) Charakteristika stavebního pozemku</w:t>
      </w:r>
    </w:p>
    <w:p w:rsidR="00221CCC" w:rsidRPr="002121C5" w:rsidRDefault="00221CCC" w:rsidP="0057394E">
      <w:pPr>
        <w:jc w:val="both"/>
      </w:pPr>
      <w:r w:rsidRPr="002121C5">
        <w:rPr>
          <w:rFonts w:cs="Tahoma"/>
        </w:rPr>
        <w:t>Pozemek stavby je využíván jako zahrada MŠ, který slouží pro rekreaci a vzdělávání předškolních dětí. Pozemek je vymezen od okolí drátěným plotem a není přístupný pro širokou veřejnost.</w:t>
      </w:r>
      <w:r w:rsidRPr="002121C5">
        <w:t xml:space="preserve"> Pozemek je přístupný z ulice 8. pěšího pluku a Karla Hynka Máchy.</w:t>
      </w:r>
    </w:p>
    <w:p w:rsidR="00221CCC" w:rsidRPr="002121C5" w:rsidRDefault="00221CCC" w:rsidP="0057394E">
      <w:pPr>
        <w:jc w:val="both"/>
        <w:rPr>
          <w:b/>
        </w:rPr>
      </w:pPr>
      <w:r w:rsidRPr="002121C5">
        <w:rPr>
          <w:b/>
        </w:rPr>
        <w:t>b) Výčet a závěry provedených průzkumů a rozborů (geologický průzkum, hydrogeologický průzkum, stavebně historický průzkum apod.)</w:t>
      </w:r>
    </w:p>
    <w:p w:rsidR="00221CCC" w:rsidRPr="002121C5" w:rsidRDefault="00221CCC" w:rsidP="0057394E">
      <w:pPr>
        <w:spacing w:line="288" w:lineRule="auto"/>
        <w:jc w:val="both"/>
        <w:rPr>
          <w:rFonts w:cs="Tahoma"/>
        </w:rPr>
      </w:pPr>
      <w:r w:rsidRPr="002121C5">
        <w:rPr>
          <w:rFonts w:cs="Tahoma"/>
        </w:rPr>
        <w:t>Není nutné provádět uvedené průzkumy.</w:t>
      </w:r>
    </w:p>
    <w:p w:rsidR="00221CCC" w:rsidRPr="002121C5" w:rsidRDefault="00221CCC" w:rsidP="0057394E">
      <w:pPr>
        <w:jc w:val="both"/>
        <w:rPr>
          <w:b/>
        </w:rPr>
      </w:pPr>
      <w:r w:rsidRPr="002121C5">
        <w:rPr>
          <w:b/>
        </w:rPr>
        <w:t>c) Stávající ochranná a bezpečnostní pásma</w:t>
      </w:r>
    </w:p>
    <w:p w:rsidR="00221CCC" w:rsidRPr="002121C5" w:rsidRDefault="00221CCC" w:rsidP="00F837C7">
      <w:pPr>
        <w:rPr>
          <w:b/>
          <w:bCs/>
        </w:rPr>
      </w:pPr>
      <w:r w:rsidRPr="002121C5">
        <w:t>Stavba zasahuje do ochranných pásem stávajících inženýrských sítí. Před zahájením výkopových prací budou stávající podzemní vedení vytýčena za účasti zástupců správců těchto vedení. V době zpracování projektu není známo, že by v místě stavby byla jiná ochranná a bezpečnostní pásma než jsou uvedené v grafické část</w:t>
      </w:r>
      <w:r w:rsidR="00D224AE" w:rsidRPr="002121C5">
        <w:t>i</w:t>
      </w:r>
      <w:r w:rsidRPr="002121C5">
        <w:t xml:space="preserve"> této PD. </w:t>
      </w:r>
    </w:p>
    <w:p w:rsidR="00221CCC" w:rsidRPr="002121C5" w:rsidRDefault="00221CCC" w:rsidP="0057394E">
      <w:pPr>
        <w:jc w:val="both"/>
        <w:rPr>
          <w:b/>
        </w:rPr>
      </w:pPr>
      <w:r w:rsidRPr="002121C5">
        <w:rPr>
          <w:b/>
        </w:rPr>
        <w:t>d) Poloha vzhledem k záplavovému území, poddolovanému území apod.</w:t>
      </w:r>
    </w:p>
    <w:p w:rsidR="00221CCC" w:rsidRPr="002121C5" w:rsidRDefault="00221CCC" w:rsidP="00710DF6">
      <w:r w:rsidRPr="002121C5">
        <w:t xml:space="preserve">Stavba se nenachází v záplavovém (Q100) ani poddolovaném území. </w:t>
      </w:r>
    </w:p>
    <w:p w:rsidR="00221CCC" w:rsidRPr="002121C5" w:rsidRDefault="00221CCC" w:rsidP="0057394E">
      <w:pPr>
        <w:jc w:val="both"/>
        <w:rPr>
          <w:b/>
        </w:rPr>
      </w:pPr>
      <w:r w:rsidRPr="002121C5">
        <w:rPr>
          <w:b/>
        </w:rPr>
        <w:t>e) Vliv stavby na okolní stavby a pozemky, ochrana okolí, vliv stavby na odtokové poměry v území</w:t>
      </w:r>
    </w:p>
    <w:p w:rsidR="00221CCC" w:rsidRPr="002121C5" w:rsidRDefault="00221CCC" w:rsidP="0057394E">
      <w:pPr>
        <w:spacing w:line="288" w:lineRule="auto"/>
        <w:jc w:val="both"/>
        <w:rPr>
          <w:rFonts w:cs="Tahoma"/>
        </w:rPr>
      </w:pPr>
      <w:r w:rsidRPr="002121C5">
        <w:rPr>
          <w:rFonts w:cs="Tahoma"/>
        </w:rPr>
        <w:t xml:space="preserve">Stavba nebude mít trvalý negativní vliv na své okolí. Práce na stavbě budou prováděny tak, aby nedocházelo ke zhoršení životního prostředí (hlukem, prachem, otřesy, zápachem atd.). Odvodnění </w:t>
      </w:r>
      <w:proofErr w:type="spellStart"/>
      <w:r w:rsidRPr="002121C5">
        <w:rPr>
          <w:rFonts w:cs="Tahoma"/>
        </w:rPr>
        <w:t>mlatového</w:t>
      </w:r>
      <w:proofErr w:type="spellEnd"/>
      <w:r w:rsidRPr="002121C5">
        <w:rPr>
          <w:rFonts w:cs="Tahoma"/>
        </w:rPr>
        <w:t xml:space="preserve"> chodníku je svedeno do stávající dešťové kanalizace. Odtokové poměry se v území realizací stavby zásadně nezmění.</w:t>
      </w:r>
    </w:p>
    <w:p w:rsidR="00221CCC" w:rsidRPr="002121C5" w:rsidRDefault="00221CCC" w:rsidP="0057394E">
      <w:pPr>
        <w:jc w:val="both"/>
        <w:rPr>
          <w:b/>
        </w:rPr>
      </w:pPr>
      <w:r w:rsidRPr="002121C5">
        <w:rPr>
          <w:b/>
        </w:rPr>
        <w:t>f) Požadavky na asanace, demolice, kácení dřevin</w:t>
      </w:r>
    </w:p>
    <w:p w:rsidR="00221CCC" w:rsidRPr="002121C5" w:rsidRDefault="00221CCC" w:rsidP="0057394E">
      <w:pPr>
        <w:spacing w:line="288" w:lineRule="auto"/>
        <w:jc w:val="both"/>
        <w:rPr>
          <w:rFonts w:cs="Tahoma"/>
        </w:rPr>
      </w:pPr>
      <w:r w:rsidRPr="002121C5">
        <w:rPr>
          <w:rFonts w:cs="Tahoma"/>
        </w:rPr>
        <w:t xml:space="preserve">Stavbou dojde k odstranění zastaralých stávajících herních prvků a zpevněných ploch o objemu </w:t>
      </w:r>
      <w:proofErr w:type="gramStart"/>
      <w:r w:rsidRPr="002121C5">
        <w:rPr>
          <w:rFonts w:cs="Tahoma"/>
        </w:rPr>
        <w:t>směsného  odpadu</w:t>
      </w:r>
      <w:proofErr w:type="gramEnd"/>
      <w:r w:rsidRPr="002121C5">
        <w:rPr>
          <w:rFonts w:cs="Tahoma"/>
        </w:rPr>
        <w:t xml:space="preserve"> 230 t, zemina v objemu 120 </w:t>
      </w:r>
      <w:proofErr w:type="spellStart"/>
      <w:r w:rsidRPr="002121C5">
        <w:rPr>
          <w:rFonts w:cs="Tahoma"/>
        </w:rPr>
        <w:t>t</w:t>
      </w:r>
      <w:proofErr w:type="spellEnd"/>
      <w:r w:rsidRPr="002121C5">
        <w:rPr>
          <w:rFonts w:cs="Tahoma"/>
        </w:rPr>
        <w:t>. Stavba si vyžádá odstranění tří keřových skupin (podlimitní velikost, tj. pod 40 m</w:t>
      </w:r>
      <w:r w:rsidRPr="002121C5">
        <w:rPr>
          <w:rFonts w:cs="Tahoma"/>
          <w:vertAlign w:val="superscript"/>
        </w:rPr>
        <w:t>2</w:t>
      </w:r>
      <w:r w:rsidRPr="002121C5">
        <w:rPr>
          <w:rFonts w:cs="Tahoma"/>
        </w:rPr>
        <w:t>) a 5 solitérních keřů v celkové výměře 131 m</w:t>
      </w:r>
      <w:r w:rsidRPr="002121C5">
        <w:rPr>
          <w:rFonts w:cs="Tahoma"/>
          <w:vertAlign w:val="superscript"/>
        </w:rPr>
        <w:t>2</w:t>
      </w:r>
      <w:r w:rsidRPr="002121C5">
        <w:rPr>
          <w:rFonts w:cs="Tahoma"/>
        </w:rPr>
        <w:t>. Ze zdravotních důvodů bude pokácen podlimitní smrk.</w:t>
      </w:r>
      <w:r w:rsidR="00D224AE" w:rsidRPr="002121C5">
        <w:rPr>
          <w:rFonts w:cs="Tahoma"/>
        </w:rPr>
        <w:t xml:space="preserve"> </w:t>
      </w:r>
      <w:r w:rsidRPr="002121C5">
        <w:rPr>
          <w:rFonts w:cs="Tahoma"/>
        </w:rPr>
        <w:t xml:space="preserve">Ke kácení dřevin se </w:t>
      </w:r>
      <w:proofErr w:type="spellStart"/>
      <w:r w:rsidR="00083BB9" w:rsidRPr="002121C5">
        <w:rPr>
          <w:rFonts w:cs="Tahoma"/>
        </w:rPr>
        <w:t>nevstahuje</w:t>
      </w:r>
      <w:proofErr w:type="spellEnd"/>
      <w:r w:rsidR="00D224AE" w:rsidRPr="002121C5">
        <w:rPr>
          <w:rFonts w:cs="Tahoma"/>
        </w:rPr>
        <w:t xml:space="preserve"> </w:t>
      </w:r>
      <w:r w:rsidRPr="002121C5">
        <w:rPr>
          <w:rFonts w:cs="Tahoma"/>
        </w:rPr>
        <w:t xml:space="preserve">správní řízení povolení kácení dřevin dle zákona č. 114/1992 Sb. </w:t>
      </w:r>
    </w:p>
    <w:p w:rsidR="00221CCC" w:rsidRPr="002121C5" w:rsidRDefault="00221CCC" w:rsidP="0057394E">
      <w:pPr>
        <w:jc w:val="both"/>
        <w:rPr>
          <w:b/>
        </w:rPr>
      </w:pPr>
      <w:r w:rsidRPr="002121C5">
        <w:rPr>
          <w:b/>
        </w:rPr>
        <w:t>g) Požadavky na maximální zábory zemědělského půdního fondu nebo pozemků určených k plnění funkce lesa (dočasné/trvalé)</w:t>
      </w:r>
    </w:p>
    <w:p w:rsidR="00221CCC" w:rsidRPr="002121C5" w:rsidRDefault="00221CCC" w:rsidP="0057394E">
      <w:pPr>
        <w:spacing w:line="288" w:lineRule="auto"/>
        <w:jc w:val="both"/>
        <w:rPr>
          <w:rFonts w:cs="Tahoma"/>
        </w:rPr>
      </w:pPr>
      <w:r w:rsidRPr="002121C5">
        <w:rPr>
          <w:rFonts w:cs="Tahoma"/>
        </w:rPr>
        <w:t>Stavba nevyvolá požadavky na zábory zemědělského půdního fondu nebo pozemků určených k plnění funkce lesa.</w:t>
      </w:r>
    </w:p>
    <w:p w:rsidR="00221CCC" w:rsidRPr="002121C5" w:rsidRDefault="00221CCC" w:rsidP="0057394E">
      <w:pPr>
        <w:jc w:val="both"/>
        <w:rPr>
          <w:b/>
        </w:rPr>
      </w:pPr>
      <w:r w:rsidRPr="002121C5">
        <w:rPr>
          <w:b/>
        </w:rPr>
        <w:t>h) Územně technické podmínky (zejména možnost napojení na stávající dopravní a technickou infrastrukturu)</w:t>
      </w:r>
    </w:p>
    <w:p w:rsidR="00221CCC" w:rsidRPr="002121C5" w:rsidRDefault="00221CCC" w:rsidP="0057394E">
      <w:pPr>
        <w:spacing w:line="288" w:lineRule="auto"/>
        <w:jc w:val="both"/>
        <w:rPr>
          <w:rFonts w:cs="Tahoma"/>
        </w:rPr>
      </w:pPr>
      <w:r w:rsidRPr="002121C5">
        <w:rPr>
          <w:rFonts w:cs="Tahoma"/>
        </w:rPr>
        <w:t xml:space="preserve">Stavba je napojena na dopravní a technickou infrastrukturu, realizací stavby se nemění. </w:t>
      </w:r>
    </w:p>
    <w:p w:rsidR="00221CCC" w:rsidRPr="002121C5" w:rsidRDefault="00221CCC" w:rsidP="0057394E">
      <w:pPr>
        <w:jc w:val="both"/>
        <w:rPr>
          <w:b/>
        </w:rPr>
      </w:pPr>
      <w:r w:rsidRPr="002121C5">
        <w:rPr>
          <w:b/>
        </w:rPr>
        <w:t>i) Věcné a časové vazby stavby, podmiňující, vyvolané, související investice</w:t>
      </w:r>
    </w:p>
    <w:p w:rsidR="00221CCC" w:rsidRPr="002121C5" w:rsidRDefault="00221CCC" w:rsidP="0057394E">
      <w:pPr>
        <w:spacing w:line="288" w:lineRule="auto"/>
        <w:jc w:val="both"/>
        <w:rPr>
          <w:rFonts w:cs="Tahoma"/>
        </w:rPr>
      </w:pPr>
      <w:r w:rsidRPr="002121C5">
        <w:rPr>
          <w:rFonts w:cs="Tahoma"/>
        </w:rPr>
        <w:t xml:space="preserve">Stavba je realizována jako celek, nevyvolá podmiňující a související investice. </w:t>
      </w:r>
    </w:p>
    <w:p w:rsidR="00221CCC" w:rsidRPr="002121C5" w:rsidRDefault="00221CCC" w:rsidP="0057394E">
      <w:pPr>
        <w:pStyle w:val="Nadpis1"/>
        <w:jc w:val="both"/>
      </w:pPr>
      <w:bookmarkStart w:id="31" w:name="_Toc413139570"/>
      <w:proofErr w:type="gramStart"/>
      <w:r w:rsidRPr="002121C5">
        <w:t>B.2 Celkový</w:t>
      </w:r>
      <w:proofErr w:type="gramEnd"/>
      <w:r w:rsidRPr="002121C5">
        <w:t xml:space="preserve"> popis stavby</w:t>
      </w:r>
      <w:bookmarkEnd w:id="31"/>
      <w:r w:rsidRPr="002121C5">
        <w:t xml:space="preserve"> </w:t>
      </w:r>
    </w:p>
    <w:p w:rsidR="00221CCC" w:rsidRPr="002121C5" w:rsidRDefault="00221CCC" w:rsidP="0057394E">
      <w:pPr>
        <w:pStyle w:val="Nadpis2"/>
        <w:jc w:val="both"/>
      </w:pPr>
      <w:bookmarkStart w:id="32" w:name="_Toc413139571"/>
      <w:proofErr w:type="gramStart"/>
      <w:r w:rsidRPr="002121C5">
        <w:t>B.2.1</w:t>
      </w:r>
      <w:proofErr w:type="gramEnd"/>
      <w:r w:rsidRPr="002121C5">
        <w:t xml:space="preserve"> Účel užívání stavby, základní kapacity funkčních jednotek</w:t>
      </w:r>
      <w:bookmarkEnd w:id="32"/>
    </w:p>
    <w:p w:rsidR="00221CCC" w:rsidRPr="002121C5" w:rsidRDefault="00221CCC" w:rsidP="0057394E">
      <w:pPr>
        <w:spacing w:line="288" w:lineRule="auto"/>
        <w:jc w:val="both"/>
        <w:rPr>
          <w:rFonts w:cs="Tahoma"/>
        </w:rPr>
      </w:pPr>
      <w:r w:rsidRPr="002121C5">
        <w:rPr>
          <w:rFonts w:cs="Tahoma"/>
        </w:rPr>
        <w:t xml:space="preserve">Účel stavby je sportoviště a rekreační plocha – zahrada MŠ. Účel se záměrem v PD nemění. </w:t>
      </w:r>
    </w:p>
    <w:p w:rsidR="00221CCC" w:rsidRPr="002121C5" w:rsidRDefault="00221CCC" w:rsidP="0057394E">
      <w:pPr>
        <w:pStyle w:val="Nadpis2"/>
        <w:jc w:val="both"/>
      </w:pPr>
      <w:bookmarkStart w:id="33" w:name="_Toc413139572"/>
      <w:proofErr w:type="gramStart"/>
      <w:r w:rsidRPr="002121C5">
        <w:t>B.2.2</w:t>
      </w:r>
      <w:proofErr w:type="gramEnd"/>
      <w:r w:rsidRPr="002121C5">
        <w:t xml:space="preserve"> Celkové urbanistické a architektonické řešení</w:t>
      </w:r>
      <w:bookmarkEnd w:id="33"/>
    </w:p>
    <w:p w:rsidR="00221CCC" w:rsidRPr="002121C5" w:rsidRDefault="00221CCC" w:rsidP="0057394E">
      <w:pPr>
        <w:numPr>
          <w:ilvl w:val="0"/>
          <w:numId w:val="23"/>
        </w:numPr>
        <w:spacing w:after="0" w:line="288" w:lineRule="auto"/>
        <w:jc w:val="both"/>
        <w:rPr>
          <w:rFonts w:cs="Tahoma"/>
          <w:b/>
        </w:rPr>
      </w:pPr>
      <w:r w:rsidRPr="002121C5">
        <w:rPr>
          <w:rFonts w:cs="Tahoma"/>
          <w:b/>
        </w:rPr>
        <w:t>Urbanismus – územní regulace, kompozice prostorového řešení</w:t>
      </w:r>
    </w:p>
    <w:p w:rsidR="00221CCC" w:rsidRPr="002121C5" w:rsidRDefault="00221CCC" w:rsidP="0057394E">
      <w:pPr>
        <w:spacing w:line="288" w:lineRule="auto"/>
        <w:jc w:val="both"/>
        <w:rPr>
          <w:rFonts w:cs="Tahoma"/>
        </w:rPr>
      </w:pPr>
      <w:r w:rsidRPr="002121C5">
        <w:rPr>
          <w:rFonts w:cs="Tahoma"/>
        </w:rPr>
        <w:lastRenderedPageBreak/>
        <w:t>Návrhem dojde ke zvýšení urbanistické hodnoty celé zahrady. Řešení vzniklo na základě požadavků investora a zpracované studie zahrady.</w:t>
      </w:r>
    </w:p>
    <w:p w:rsidR="00221CCC" w:rsidRPr="002121C5" w:rsidRDefault="00221CCC" w:rsidP="0057394E">
      <w:pPr>
        <w:numPr>
          <w:ilvl w:val="0"/>
          <w:numId w:val="23"/>
        </w:numPr>
        <w:spacing w:after="0" w:line="288" w:lineRule="auto"/>
        <w:jc w:val="both"/>
        <w:rPr>
          <w:rFonts w:cs="Tahoma"/>
          <w:b/>
        </w:rPr>
      </w:pPr>
      <w:r w:rsidRPr="002121C5">
        <w:rPr>
          <w:rFonts w:cs="Tahoma"/>
          <w:b/>
        </w:rPr>
        <w:t>Architektonické řešení – kompozice tvarového řešení, materiálové a barvené řešení</w:t>
      </w:r>
    </w:p>
    <w:p w:rsidR="00221CCC" w:rsidRPr="002121C5" w:rsidRDefault="00221CCC" w:rsidP="0057394E">
      <w:pPr>
        <w:jc w:val="both"/>
      </w:pPr>
      <w:r w:rsidRPr="002121C5">
        <w:t xml:space="preserve">Zahradu budou využívat děti v předškolním věku pod odhledem učitelů MŠ. Snahou návrhu je vytvořit zahradu v přírodním stylu, ve které děti najdou řadu podnětů z přírody. Zahrada bude upravena tak, aby vyhovovala potřebám výuky a volnočasových aktivit ve školce a plně se využil potenciál prostoru. Návrh neopomíjí důležitost pohybových aktivit a umísťuje do prostoru převážně dřevěné herní prvky v přírodních barvách, na kterých si děti zdokonalí svou hrubou motoriku. Stávající plochy zeleně budou rozšířeny o nové záhony s dřevinami a trvalkami. Stávající trávník bude v celé ploše zahrady obnoven. </w:t>
      </w:r>
    </w:p>
    <w:p w:rsidR="00221CCC" w:rsidRPr="002121C5" w:rsidRDefault="00221CCC" w:rsidP="0057394E">
      <w:pPr>
        <w:jc w:val="both"/>
        <w:rPr>
          <w:rFonts w:cs="Arial"/>
          <w:bCs/>
          <w:color w:val="000000"/>
        </w:rPr>
      </w:pPr>
      <w:r w:rsidRPr="002121C5">
        <w:rPr>
          <w:rFonts w:cs="Arial"/>
          <w:bCs/>
          <w:color w:val="000000"/>
        </w:rPr>
        <w:t>Pro popis návrhu je zahrada rozčleněna dle světových stran na čtyři oddělení.</w:t>
      </w:r>
    </w:p>
    <w:p w:rsidR="00221CCC" w:rsidRPr="002121C5" w:rsidRDefault="00221CCC" w:rsidP="0057394E">
      <w:pPr>
        <w:ind w:firstLine="708"/>
        <w:jc w:val="both"/>
        <w:rPr>
          <w:rFonts w:cs="Arial"/>
          <w:b/>
          <w:bCs/>
          <w:color w:val="000000"/>
        </w:rPr>
      </w:pPr>
      <w:r w:rsidRPr="002121C5">
        <w:rPr>
          <w:rFonts w:cs="Arial"/>
          <w:b/>
          <w:bCs/>
          <w:color w:val="000000"/>
        </w:rPr>
        <w:t>Jižní zahrada</w:t>
      </w:r>
    </w:p>
    <w:p w:rsidR="00221CCC" w:rsidRPr="002121C5" w:rsidRDefault="00221CCC" w:rsidP="0057394E">
      <w:pPr>
        <w:jc w:val="both"/>
        <w:rPr>
          <w:rFonts w:cs="Arial"/>
          <w:bCs/>
          <w:color w:val="000000"/>
        </w:rPr>
      </w:pPr>
      <w:r w:rsidRPr="002121C5">
        <w:rPr>
          <w:rFonts w:cs="Arial"/>
          <w:bCs/>
          <w:color w:val="000000"/>
        </w:rPr>
        <w:t xml:space="preserve">Jedná se o vstupní prostor do areálu MŠ z ulice 8. pluku. Stávající prostor bude doplněn o vzdělávací a herní prostor. Stávající asfaltový chodník bude ponechán. Stávající asfaltová plocha před budovou bude odstraněna. Chodníky z betonových dlaždic jsou v současnosti ve velmi špatné stavu, a proto budou v rámci stavební činnosti předlážděny ve stávající ploše a trase. Jejich betonový obrubník bude zachován. Nalevo před fasádou budovy bude vytvořen kout pro pozorování živočichů. V koutu budou </w:t>
      </w:r>
      <w:r w:rsidR="00D224AE" w:rsidRPr="002121C5">
        <w:rPr>
          <w:rFonts w:cs="Arial"/>
          <w:bCs/>
          <w:color w:val="000000"/>
        </w:rPr>
        <w:t xml:space="preserve">pozorovací </w:t>
      </w:r>
      <w:r w:rsidRPr="002121C5">
        <w:rPr>
          <w:rFonts w:cs="Arial"/>
          <w:bCs/>
          <w:color w:val="000000"/>
        </w:rPr>
        <w:t xml:space="preserve">dlaždice, hmyzí hotel a vrbičková pyramida. Kout bude doplněn o záhon rostlin. Napravo od centrálního chodníku budou podél příčného chodníku umístěné herní prvky a zahradní stupňový altán, kolem něhož povede hmatová stezka. </w:t>
      </w:r>
    </w:p>
    <w:p w:rsidR="00221CCC" w:rsidRPr="002121C5" w:rsidRDefault="00221CCC" w:rsidP="0057394E">
      <w:pPr>
        <w:ind w:firstLine="708"/>
        <w:jc w:val="both"/>
        <w:rPr>
          <w:rFonts w:cs="Arial"/>
          <w:b/>
          <w:bCs/>
          <w:color w:val="000000"/>
        </w:rPr>
      </w:pPr>
      <w:r w:rsidRPr="002121C5">
        <w:rPr>
          <w:rFonts w:cs="Arial"/>
          <w:b/>
          <w:bCs/>
          <w:color w:val="000000"/>
        </w:rPr>
        <w:t>Západní zahrada</w:t>
      </w:r>
    </w:p>
    <w:p w:rsidR="00221CCC" w:rsidRPr="002121C5" w:rsidRDefault="00221CCC" w:rsidP="0057394E">
      <w:pPr>
        <w:jc w:val="both"/>
        <w:rPr>
          <w:rFonts w:cs="Arial"/>
          <w:bCs/>
          <w:color w:val="000000"/>
        </w:rPr>
      </w:pPr>
      <w:r w:rsidRPr="002121C5">
        <w:rPr>
          <w:rFonts w:cs="Arial"/>
          <w:bCs/>
          <w:color w:val="000000"/>
        </w:rPr>
        <w:t xml:space="preserve">Tato část zahrady bude sloužit jako hlavní herní prostor. Stávající herní prvky a kovové konstrukce budou </w:t>
      </w:r>
      <w:r w:rsidR="00D224AE" w:rsidRPr="002121C5">
        <w:rPr>
          <w:rFonts w:cs="Arial"/>
          <w:bCs/>
          <w:color w:val="000000"/>
        </w:rPr>
        <w:t>odstraněny</w:t>
      </w:r>
      <w:r w:rsidRPr="002121C5">
        <w:rPr>
          <w:rFonts w:cs="Arial"/>
          <w:bCs/>
          <w:color w:val="000000"/>
        </w:rPr>
        <w:t>. Odstraněný bude také stávající chodník z betonové dlažby. Centrálním prostore</w:t>
      </w:r>
      <w:r w:rsidR="00D224AE" w:rsidRPr="002121C5">
        <w:rPr>
          <w:rFonts w:cs="Arial"/>
          <w:bCs/>
          <w:color w:val="000000"/>
        </w:rPr>
        <w:t>m</w:t>
      </w:r>
      <w:r w:rsidRPr="002121C5">
        <w:rPr>
          <w:rFonts w:cs="Arial"/>
          <w:bCs/>
          <w:color w:val="000000"/>
        </w:rPr>
        <w:t xml:space="preserve"> bude sportovní herní sestava s pískovištěm, která bude umístěna do dopadové plochy z kačírku. Plocha bude z části vymezena okružním </w:t>
      </w:r>
      <w:proofErr w:type="spellStart"/>
      <w:r w:rsidRPr="002121C5">
        <w:rPr>
          <w:rFonts w:cs="Arial"/>
          <w:bCs/>
          <w:color w:val="000000"/>
        </w:rPr>
        <w:t>mlatovým</w:t>
      </w:r>
      <w:proofErr w:type="spellEnd"/>
      <w:r w:rsidRPr="002121C5">
        <w:rPr>
          <w:rFonts w:cs="Arial"/>
          <w:bCs/>
          <w:color w:val="000000"/>
        </w:rPr>
        <w:t xml:space="preserve"> chodníkem, který je napojen na stávající chodníky. Chodník bude křižován vrbovým tunelem a bránou. Pod stávající břízou v severní části zahrady bude stát herní sestava, houpačka, stůl s lavicemi a stávající pískoviště, které bude v rámci stavby obnoveno.  Při západní fasádě budovy MŠ </w:t>
      </w:r>
      <w:r w:rsidR="002121C5" w:rsidRPr="002121C5">
        <w:rPr>
          <w:rFonts w:cs="Arial"/>
          <w:bCs/>
          <w:color w:val="000000"/>
        </w:rPr>
        <w:t>bude</w:t>
      </w:r>
      <w:r w:rsidR="002121C5" w:rsidRPr="002121C5">
        <w:rPr>
          <w:rFonts w:cs="Arial"/>
          <w:bCs/>
          <w:color w:val="000000"/>
        </w:rPr>
        <w:t xml:space="preserve"> </w:t>
      </w:r>
      <w:r w:rsidRPr="002121C5">
        <w:rPr>
          <w:rFonts w:cs="Arial"/>
          <w:bCs/>
          <w:color w:val="000000"/>
        </w:rPr>
        <w:t xml:space="preserve">umístěn </w:t>
      </w:r>
      <w:r w:rsidR="00083BB9" w:rsidRPr="002121C5">
        <w:rPr>
          <w:rFonts w:cs="Arial"/>
          <w:bCs/>
          <w:color w:val="000000"/>
        </w:rPr>
        <w:t>kolotoč</w:t>
      </w:r>
      <w:r w:rsidR="00D224AE" w:rsidRPr="002121C5">
        <w:rPr>
          <w:rFonts w:cs="Arial"/>
          <w:bCs/>
          <w:color w:val="000000"/>
        </w:rPr>
        <w:t xml:space="preserve"> </w:t>
      </w:r>
      <w:r w:rsidRPr="002121C5">
        <w:rPr>
          <w:rFonts w:cs="Arial"/>
          <w:bCs/>
          <w:color w:val="000000"/>
        </w:rPr>
        <w:t xml:space="preserve">a pochozí kladina. Podél západního a severního plotu budou </w:t>
      </w:r>
      <w:r w:rsidR="00D224AE" w:rsidRPr="002121C5">
        <w:rPr>
          <w:rFonts w:cs="Arial"/>
          <w:bCs/>
          <w:color w:val="000000"/>
        </w:rPr>
        <w:t xml:space="preserve">založeny </w:t>
      </w:r>
      <w:r w:rsidRPr="002121C5">
        <w:rPr>
          <w:rFonts w:cs="Arial"/>
          <w:bCs/>
          <w:color w:val="000000"/>
        </w:rPr>
        <w:t>záhony keřů s </w:t>
      </w:r>
      <w:r w:rsidR="00D224AE" w:rsidRPr="002121C5">
        <w:rPr>
          <w:rFonts w:cs="Arial"/>
          <w:bCs/>
          <w:color w:val="000000"/>
        </w:rPr>
        <w:t xml:space="preserve">pomístně </w:t>
      </w:r>
      <w:r w:rsidRPr="002121C5">
        <w:rPr>
          <w:rFonts w:cs="Arial"/>
          <w:bCs/>
          <w:color w:val="000000"/>
        </w:rPr>
        <w:t xml:space="preserve">rozmístěnými novými stromy. Podél severní fasády bude založeno travnaté hřiště. </w:t>
      </w:r>
    </w:p>
    <w:p w:rsidR="00221CCC" w:rsidRPr="002121C5" w:rsidRDefault="00221CCC" w:rsidP="0057394E">
      <w:pPr>
        <w:ind w:firstLine="708"/>
        <w:jc w:val="both"/>
        <w:rPr>
          <w:rFonts w:cs="Arial"/>
          <w:b/>
          <w:bCs/>
          <w:color w:val="000000"/>
        </w:rPr>
      </w:pPr>
      <w:r w:rsidRPr="002121C5">
        <w:rPr>
          <w:rFonts w:cs="Arial"/>
          <w:b/>
          <w:bCs/>
          <w:color w:val="000000"/>
        </w:rPr>
        <w:t xml:space="preserve">Severní zahrada </w:t>
      </w:r>
    </w:p>
    <w:p w:rsidR="00221CCC" w:rsidRPr="002121C5" w:rsidRDefault="00221CCC" w:rsidP="0057394E">
      <w:pPr>
        <w:jc w:val="both"/>
        <w:rPr>
          <w:rFonts w:cs="Arial"/>
          <w:bCs/>
          <w:color w:val="000000"/>
        </w:rPr>
      </w:pPr>
      <w:r w:rsidRPr="002121C5">
        <w:rPr>
          <w:rFonts w:cs="Arial"/>
          <w:bCs/>
          <w:color w:val="000000"/>
        </w:rPr>
        <w:t xml:space="preserve">V této části zahrady </w:t>
      </w:r>
      <w:r w:rsidR="00D224AE" w:rsidRPr="002121C5">
        <w:rPr>
          <w:rFonts w:cs="Arial"/>
          <w:bCs/>
          <w:color w:val="000000"/>
        </w:rPr>
        <w:t xml:space="preserve">bude </w:t>
      </w:r>
      <w:r w:rsidRPr="002121C5">
        <w:rPr>
          <w:rFonts w:cs="Arial"/>
          <w:bCs/>
          <w:color w:val="000000"/>
        </w:rPr>
        <w:t xml:space="preserve">obnoveno stávající pískoviště a při severním plotě </w:t>
      </w:r>
      <w:r w:rsidR="00D224AE" w:rsidRPr="002121C5">
        <w:rPr>
          <w:rFonts w:cs="Arial"/>
          <w:bCs/>
          <w:color w:val="000000"/>
        </w:rPr>
        <w:t xml:space="preserve">budou odstraněny </w:t>
      </w:r>
      <w:r w:rsidRPr="002121C5">
        <w:rPr>
          <w:rFonts w:cs="Arial"/>
          <w:bCs/>
          <w:color w:val="000000"/>
        </w:rPr>
        <w:t xml:space="preserve">keřové skupiny. Odstraněny budou také stávající kovové konstrukce. </w:t>
      </w:r>
    </w:p>
    <w:p w:rsidR="00221CCC" w:rsidRPr="002121C5" w:rsidRDefault="00221CCC" w:rsidP="0057394E">
      <w:pPr>
        <w:ind w:firstLine="708"/>
        <w:jc w:val="both"/>
        <w:rPr>
          <w:rFonts w:cs="Arial"/>
          <w:b/>
          <w:bCs/>
          <w:color w:val="000000"/>
        </w:rPr>
      </w:pPr>
      <w:r w:rsidRPr="002121C5">
        <w:rPr>
          <w:rFonts w:cs="Arial"/>
          <w:b/>
          <w:bCs/>
          <w:color w:val="000000"/>
        </w:rPr>
        <w:t>Východní kout zahrady s kopečkem</w:t>
      </w:r>
    </w:p>
    <w:p w:rsidR="00221CCC" w:rsidRPr="002121C5" w:rsidRDefault="00221CCC" w:rsidP="0057394E">
      <w:pPr>
        <w:jc w:val="both"/>
        <w:rPr>
          <w:rFonts w:cs="Arial"/>
          <w:bCs/>
          <w:color w:val="000000"/>
        </w:rPr>
      </w:pPr>
      <w:r w:rsidRPr="002121C5">
        <w:rPr>
          <w:rFonts w:cs="Arial"/>
          <w:bCs/>
          <w:color w:val="000000"/>
        </w:rPr>
        <w:t xml:space="preserve">V této části zahrady bude odstraněn chodník z betonové dlažby. </w:t>
      </w:r>
      <w:r w:rsidR="00D224AE" w:rsidRPr="002121C5">
        <w:rPr>
          <w:rFonts w:cs="Arial"/>
          <w:bCs/>
          <w:color w:val="000000"/>
        </w:rPr>
        <w:t>Odstraněny budou</w:t>
      </w:r>
      <w:r w:rsidRPr="002121C5">
        <w:rPr>
          <w:rFonts w:cs="Arial"/>
          <w:bCs/>
          <w:color w:val="000000"/>
        </w:rPr>
        <w:t xml:space="preserve"> také betonové základy, které </w:t>
      </w:r>
      <w:r w:rsidR="00D224AE" w:rsidRPr="002121C5">
        <w:rPr>
          <w:rFonts w:cs="Arial"/>
          <w:bCs/>
          <w:color w:val="000000"/>
        </w:rPr>
        <w:t xml:space="preserve">zde </w:t>
      </w:r>
      <w:r w:rsidRPr="002121C5">
        <w:rPr>
          <w:rFonts w:cs="Arial"/>
          <w:bCs/>
          <w:color w:val="000000"/>
        </w:rPr>
        <w:t xml:space="preserve">pravděpodobně zůstaly po </w:t>
      </w:r>
      <w:r w:rsidR="00D224AE" w:rsidRPr="002121C5">
        <w:rPr>
          <w:rFonts w:cs="Arial"/>
          <w:bCs/>
          <w:color w:val="000000"/>
        </w:rPr>
        <w:t xml:space="preserve">již dříve </w:t>
      </w:r>
      <w:r w:rsidRPr="002121C5">
        <w:rPr>
          <w:rFonts w:cs="Arial"/>
          <w:bCs/>
          <w:color w:val="000000"/>
        </w:rPr>
        <w:t xml:space="preserve">odstraněných herních prvcích. Mezi jižním plotem a dolní hranou schodiště bude založena nízká kamenná zídka, která bude </w:t>
      </w:r>
      <w:r w:rsidR="00D224AE" w:rsidRPr="002121C5">
        <w:rPr>
          <w:rFonts w:cs="Arial"/>
          <w:bCs/>
          <w:color w:val="000000"/>
        </w:rPr>
        <w:t xml:space="preserve">vyskládána </w:t>
      </w:r>
      <w:r w:rsidRPr="002121C5">
        <w:rPr>
          <w:rFonts w:cs="Arial"/>
          <w:bCs/>
          <w:color w:val="000000"/>
        </w:rPr>
        <w:t>na sucho. Stávající kopeček bude v rámci demolice přesunut blíže k východnímu plotu</w:t>
      </w:r>
      <w:r w:rsidR="00D224AE" w:rsidRPr="002121C5">
        <w:rPr>
          <w:rFonts w:cs="Arial"/>
          <w:bCs/>
          <w:color w:val="000000"/>
        </w:rPr>
        <w:t xml:space="preserve"> a</w:t>
      </w:r>
      <w:r w:rsidRPr="002121C5">
        <w:rPr>
          <w:rFonts w:cs="Arial"/>
          <w:bCs/>
          <w:color w:val="000000"/>
        </w:rPr>
        <w:t xml:space="preserve"> </w:t>
      </w:r>
      <w:r w:rsidR="00D224AE" w:rsidRPr="002121C5">
        <w:rPr>
          <w:rFonts w:cs="Arial"/>
          <w:bCs/>
          <w:color w:val="000000"/>
        </w:rPr>
        <w:t xml:space="preserve">nadále </w:t>
      </w:r>
      <w:r w:rsidRPr="002121C5">
        <w:rPr>
          <w:rFonts w:cs="Arial"/>
          <w:bCs/>
          <w:color w:val="000000"/>
        </w:rPr>
        <w:t xml:space="preserve">bude dominantou východního koutu. V korunách stávajících vzrostlých stromů budou </w:t>
      </w:r>
      <w:r w:rsidR="00D224AE" w:rsidRPr="002121C5">
        <w:rPr>
          <w:rFonts w:cs="Arial"/>
          <w:bCs/>
          <w:color w:val="000000"/>
        </w:rPr>
        <w:t xml:space="preserve">zavěšeny </w:t>
      </w:r>
      <w:r w:rsidRPr="002121C5">
        <w:rPr>
          <w:rFonts w:cs="Arial"/>
          <w:bCs/>
          <w:color w:val="000000"/>
        </w:rPr>
        <w:t xml:space="preserve">budky pro ptáky. Pod korunami javoru </w:t>
      </w:r>
      <w:r w:rsidR="00D224AE" w:rsidRPr="002121C5">
        <w:rPr>
          <w:rFonts w:cs="Arial"/>
          <w:bCs/>
          <w:color w:val="000000"/>
        </w:rPr>
        <w:t xml:space="preserve">u plotu </w:t>
      </w:r>
      <w:r w:rsidRPr="002121C5">
        <w:rPr>
          <w:rFonts w:cs="Arial"/>
          <w:bCs/>
          <w:color w:val="000000"/>
        </w:rPr>
        <w:t>bude umístěn kompostér.</w:t>
      </w:r>
    </w:p>
    <w:p w:rsidR="00221CCC" w:rsidRPr="002121C5" w:rsidRDefault="00221CCC" w:rsidP="0057394E">
      <w:pPr>
        <w:pStyle w:val="Nadpis2"/>
        <w:jc w:val="both"/>
      </w:pPr>
      <w:bookmarkStart w:id="34" w:name="_Toc413139573"/>
      <w:proofErr w:type="gramStart"/>
      <w:r w:rsidRPr="002121C5">
        <w:t>B.2.3</w:t>
      </w:r>
      <w:proofErr w:type="gramEnd"/>
      <w:r w:rsidRPr="002121C5">
        <w:t xml:space="preserve"> Celkové provozní řešení, technologie výroby</w:t>
      </w:r>
      <w:bookmarkEnd w:id="34"/>
      <w:r w:rsidRPr="002121C5">
        <w:t xml:space="preserve"> </w:t>
      </w:r>
    </w:p>
    <w:p w:rsidR="00221CCC" w:rsidRPr="002121C5" w:rsidRDefault="00D224AE" w:rsidP="0057394E">
      <w:pPr>
        <w:spacing w:line="288" w:lineRule="auto"/>
        <w:jc w:val="both"/>
        <w:rPr>
          <w:rFonts w:cs="Tahoma"/>
        </w:rPr>
      </w:pPr>
      <w:r w:rsidRPr="002121C5">
        <w:rPr>
          <w:rFonts w:cs="Tahoma"/>
        </w:rPr>
        <w:t>Prostor</w:t>
      </w:r>
      <w:r w:rsidR="00221CCC" w:rsidRPr="002121C5">
        <w:rPr>
          <w:rFonts w:cs="Tahoma"/>
        </w:rPr>
        <w:t xml:space="preserve"> je doplněn o okružní </w:t>
      </w:r>
      <w:proofErr w:type="spellStart"/>
      <w:r w:rsidR="00221CCC" w:rsidRPr="002121C5">
        <w:rPr>
          <w:rFonts w:cs="Tahoma"/>
        </w:rPr>
        <w:t>mlatový</w:t>
      </w:r>
      <w:proofErr w:type="spellEnd"/>
      <w:r w:rsidR="00221CCC" w:rsidRPr="002121C5">
        <w:rPr>
          <w:rFonts w:cs="Tahoma"/>
        </w:rPr>
        <w:t xml:space="preserve"> chodník v západní části zahrady, který navazuje na stávající chodníky.</w:t>
      </w:r>
    </w:p>
    <w:p w:rsidR="00221CCC" w:rsidRPr="002121C5" w:rsidRDefault="00221CCC" w:rsidP="0057394E">
      <w:pPr>
        <w:pStyle w:val="Nadpis2"/>
        <w:jc w:val="both"/>
      </w:pPr>
      <w:bookmarkStart w:id="35" w:name="_Toc413139574"/>
      <w:proofErr w:type="gramStart"/>
      <w:r w:rsidRPr="002121C5">
        <w:t>B.2.4</w:t>
      </w:r>
      <w:proofErr w:type="gramEnd"/>
      <w:r w:rsidRPr="002121C5">
        <w:t xml:space="preserve"> Bezbariérové užívání stavby</w:t>
      </w:r>
      <w:bookmarkEnd w:id="35"/>
    </w:p>
    <w:p w:rsidR="00221CCC" w:rsidRPr="002121C5" w:rsidRDefault="00221CCC" w:rsidP="0057394E">
      <w:pPr>
        <w:spacing w:line="288" w:lineRule="auto"/>
        <w:jc w:val="both"/>
        <w:rPr>
          <w:rFonts w:cs="Tahoma"/>
        </w:rPr>
      </w:pPr>
      <w:r w:rsidRPr="002121C5">
        <w:rPr>
          <w:rFonts w:cs="Tahoma"/>
        </w:rPr>
        <w:t xml:space="preserve">Výšková niveleta v řešeném území se nemění. </w:t>
      </w:r>
    </w:p>
    <w:p w:rsidR="00221CCC" w:rsidRPr="002121C5" w:rsidRDefault="00221CCC" w:rsidP="0057394E">
      <w:pPr>
        <w:pStyle w:val="Nadpis2"/>
        <w:jc w:val="both"/>
      </w:pPr>
      <w:bookmarkStart w:id="36" w:name="_Toc413139575"/>
      <w:proofErr w:type="gramStart"/>
      <w:r w:rsidRPr="002121C5">
        <w:t>B.2.5</w:t>
      </w:r>
      <w:proofErr w:type="gramEnd"/>
      <w:r w:rsidRPr="002121C5">
        <w:t xml:space="preserve"> Bezpečnost užívání stavby</w:t>
      </w:r>
      <w:bookmarkEnd w:id="36"/>
    </w:p>
    <w:p w:rsidR="00221CCC" w:rsidRPr="002121C5" w:rsidRDefault="00221CCC" w:rsidP="0057394E">
      <w:pPr>
        <w:spacing w:line="288" w:lineRule="auto"/>
        <w:jc w:val="both"/>
        <w:rPr>
          <w:rFonts w:cs="Tahoma"/>
        </w:rPr>
      </w:pPr>
      <w:r w:rsidRPr="002121C5">
        <w:rPr>
          <w:rFonts w:cs="Tahoma"/>
        </w:rPr>
        <w:lastRenderedPageBreak/>
        <w:t xml:space="preserve">Stavba bude uživatelem užívána pouze k navrženému účelu. Uživatel stavby obdrží ke všem herním prvkům návody k užívání a údržbě. Při užívání stavby budou pravidelně prováděné kontroly, které jsou popsané v technické </w:t>
      </w:r>
      <w:proofErr w:type="gramStart"/>
      <w:r w:rsidRPr="002121C5">
        <w:rPr>
          <w:rFonts w:cs="Tahoma"/>
        </w:rPr>
        <w:t xml:space="preserve">zprávě </w:t>
      </w:r>
      <w:r w:rsidR="00D224AE" w:rsidRPr="002121C5">
        <w:rPr>
          <w:rFonts w:cs="Tahoma"/>
        </w:rPr>
        <w:t xml:space="preserve"> </w:t>
      </w:r>
      <w:r w:rsidRPr="002121C5">
        <w:rPr>
          <w:rFonts w:cs="Tahoma"/>
        </w:rPr>
        <w:t>D.1.1</w:t>
      </w:r>
      <w:proofErr w:type="gramEnd"/>
      <w:r w:rsidRPr="002121C5">
        <w:rPr>
          <w:rFonts w:cs="Tahoma"/>
        </w:rPr>
        <w:t xml:space="preserve">.a). </w:t>
      </w:r>
    </w:p>
    <w:p w:rsidR="00221CCC" w:rsidRPr="002121C5" w:rsidRDefault="00221CCC" w:rsidP="0057394E">
      <w:pPr>
        <w:pStyle w:val="Nadpis2"/>
        <w:jc w:val="both"/>
      </w:pPr>
      <w:bookmarkStart w:id="37" w:name="_Toc413139576"/>
      <w:proofErr w:type="gramStart"/>
      <w:r w:rsidRPr="002121C5">
        <w:t>B.2.6</w:t>
      </w:r>
      <w:proofErr w:type="gramEnd"/>
      <w:r w:rsidRPr="002121C5">
        <w:t xml:space="preserve"> Základní charakteristika</w:t>
      </w:r>
      <w:bookmarkEnd w:id="37"/>
    </w:p>
    <w:p w:rsidR="00221CCC" w:rsidRPr="002121C5" w:rsidRDefault="00221CCC" w:rsidP="0057394E">
      <w:pPr>
        <w:spacing w:line="288" w:lineRule="auto"/>
        <w:jc w:val="both"/>
        <w:rPr>
          <w:rFonts w:cs="Tahoma"/>
        </w:rPr>
      </w:pPr>
      <w:r w:rsidRPr="002121C5">
        <w:rPr>
          <w:rFonts w:cs="Tahoma"/>
        </w:rPr>
        <w:t>a) Stavební řešení</w:t>
      </w:r>
    </w:p>
    <w:p w:rsidR="00221CCC" w:rsidRPr="002121C5" w:rsidRDefault="00221CCC" w:rsidP="0057394E">
      <w:pPr>
        <w:jc w:val="both"/>
      </w:pPr>
      <w:r w:rsidRPr="002121C5">
        <w:t>V rámci přípravných prací bude provedeno odstranění převážná část stávajících herních prvků. Odstraněny budou chodník</w:t>
      </w:r>
      <w:r w:rsidR="00D224AE" w:rsidRPr="002121C5">
        <w:t>y</w:t>
      </w:r>
      <w:r w:rsidRPr="002121C5">
        <w:t xml:space="preserve"> z </w:t>
      </w:r>
      <w:r w:rsidR="00D224AE" w:rsidRPr="002121C5">
        <w:t xml:space="preserve">betonové </w:t>
      </w:r>
      <w:r w:rsidRPr="002121C5">
        <w:t xml:space="preserve">dlažby v západní a východní části zahrady. Zbylé chodníky z dlažby budou předlážděny. Nové herní prvky budou převážně z akátové frézované kulatiny, která bude impregnovaná. Herní prvky budou kotveny do betonových patek. </w:t>
      </w:r>
      <w:r w:rsidRPr="002121C5">
        <w:rPr>
          <w:rFonts w:cs="Tahoma"/>
          <w:iCs/>
        </w:rPr>
        <w:t xml:space="preserve">Dopadové plochy u jednotlivých herních prvků jsou navrženy dle normy </w:t>
      </w:r>
      <w:r w:rsidRPr="002121C5">
        <w:rPr>
          <w:rFonts w:cs="Arial"/>
          <w:shd w:val="clear" w:color="auto" w:fill="FFFFFF"/>
        </w:rPr>
        <w:t xml:space="preserve">ČSN EN 1177. Dopadové plochy jsou travnaté nebo kačírkové. </w:t>
      </w:r>
    </w:p>
    <w:p w:rsidR="00221CCC" w:rsidRPr="002121C5" w:rsidRDefault="00221CCC" w:rsidP="0057394E">
      <w:pPr>
        <w:jc w:val="both"/>
      </w:pPr>
      <w:r w:rsidRPr="002121C5">
        <w:t>Detailnější popis stavebního řešení je uveden v </w:t>
      </w:r>
      <w:proofErr w:type="gramStart"/>
      <w:r w:rsidRPr="002121C5">
        <w:t>TZ D.1.1</w:t>
      </w:r>
      <w:proofErr w:type="gramEnd"/>
      <w:r w:rsidRPr="002121C5">
        <w:t>.a)</w:t>
      </w:r>
    </w:p>
    <w:p w:rsidR="00221CCC" w:rsidRPr="002121C5" w:rsidRDefault="00221CCC" w:rsidP="0057394E">
      <w:pPr>
        <w:spacing w:line="288" w:lineRule="auto"/>
        <w:ind w:left="360"/>
        <w:jc w:val="both"/>
        <w:rPr>
          <w:rFonts w:cs="Tahoma"/>
        </w:rPr>
      </w:pPr>
      <w:r w:rsidRPr="002121C5">
        <w:rPr>
          <w:rFonts w:cs="Tahoma"/>
        </w:rPr>
        <w:t>b) Konstrukční a materiálové řešení</w:t>
      </w:r>
    </w:p>
    <w:p w:rsidR="00221CCC" w:rsidRPr="002121C5" w:rsidRDefault="00221CCC" w:rsidP="0057394E">
      <w:pPr>
        <w:jc w:val="both"/>
        <w:rPr>
          <w:rFonts w:cs="Tahoma"/>
          <w:iCs/>
        </w:rPr>
      </w:pPr>
      <w:r w:rsidRPr="002121C5">
        <w:rPr>
          <w:rFonts w:cs="Tahoma"/>
          <w:iCs/>
        </w:rPr>
        <w:t>Nosné konstrukce herních prvků budou z </w:t>
      </w:r>
      <w:proofErr w:type="spellStart"/>
      <w:r w:rsidRPr="002121C5">
        <w:rPr>
          <w:rFonts w:cs="Tahoma"/>
          <w:iCs/>
        </w:rPr>
        <w:t>odkorněné</w:t>
      </w:r>
      <w:proofErr w:type="spellEnd"/>
      <w:r w:rsidRPr="002121C5">
        <w:rPr>
          <w:rFonts w:cs="Tahoma"/>
          <w:iCs/>
        </w:rPr>
        <w:t xml:space="preserve"> a impregnované akátové kulatiny, která bude kotvena do betonových patek různé velikosti, vždy však budou kryty travnatým povrchem nebo kačírkovým souvrstvím s minimální mocností 0,1 m. Beton pro kotvení bude třídy C20/25. Velikost betonových patek bude přizpůsobena dle technologie kotvení vybraného výrobce herních prvků. Základní dřevěná konstrukce může být doplněna dřevem, které bude mít obdobné vlastnosti jako akát (tvrdost, dlouhověkost). Spojovací materiál bude použit a dimenzován podle míry a způsobu zátěže. </w:t>
      </w:r>
    </w:p>
    <w:p w:rsidR="00221CCC" w:rsidRPr="002121C5" w:rsidRDefault="00221CCC" w:rsidP="0057394E">
      <w:pPr>
        <w:pStyle w:val="Odstavecseseznamem"/>
        <w:numPr>
          <w:ilvl w:val="0"/>
          <w:numId w:val="23"/>
        </w:numPr>
        <w:spacing w:after="160" w:line="288" w:lineRule="auto"/>
        <w:jc w:val="both"/>
        <w:rPr>
          <w:rFonts w:ascii="Arial Narrow" w:hAnsi="Arial Narrow" w:cs="Tahoma"/>
        </w:rPr>
      </w:pPr>
      <w:r w:rsidRPr="002121C5">
        <w:rPr>
          <w:rFonts w:ascii="Arial Narrow" w:hAnsi="Arial Narrow" w:cs="Tahoma"/>
        </w:rPr>
        <w:t>Mechanická odolnost a stabilita</w:t>
      </w:r>
    </w:p>
    <w:p w:rsidR="00221CCC" w:rsidRPr="002121C5" w:rsidRDefault="00221CCC" w:rsidP="0057394E">
      <w:pPr>
        <w:spacing w:line="288" w:lineRule="auto"/>
        <w:jc w:val="both"/>
      </w:pPr>
      <w:r w:rsidRPr="002121C5">
        <w:t>Stavba je navržena tak, aby vnější negativní vlivy na ni působící v průběhu výstavby a užívání stavby, nemělo za následek -  zřícení stavby nebo její části, větší stupeň nepřípustného přetvoření, poškození jiných části stavby nebo okolních staveb v důsledku většího přetvoření nosné konstrukce.</w:t>
      </w:r>
    </w:p>
    <w:p w:rsidR="00221CCC" w:rsidRPr="002121C5" w:rsidRDefault="00221CCC" w:rsidP="0057394E">
      <w:pPr>
        <w:pStyle w:val="Nadpis2"/>
        <w:jc w:val="both"/>
      </w:pPr>
      <w:bookmarkStart w:id="38" w:name="_Toc413139577"/>
      <w:proofErr w:type="gramStart"/>
      <w:r w:rsidRPr="002121C5">
        <w:t>B.2.7</w:t>
      </w:r>
      <w:proofErr w:type="gramEnd"/>
      <w:r w:rsidRPr="002121C5">
        <w:t xml:space="preserve"> Základní charakteristika technických a technologických zařízení</w:t>
      </w:r>
      <w:bookmarkEnd w:id="38"/>
    </w:p>
    <w:p w:rsidR="00221CCC" w:rsidRPr="002121C5" w:rsidRDefault="00221CCC" w:rsidP="0057394E">
      <w:pPr>
        <w:spacing w:line="288" w:lineRule="auto"/>
        <w:jc w:val="both"/>
        <w:rPr>
          <w:rFonts w:cs="Tahoma"/>
          <w:b/>
        </w:rPr>
      </w:pPr>
      <w:r w:rsidRPr="002121C5">
        <w:rPr>
          <w:rFonts w:cs="Tahoma"/>
          <w:b/>
        </w:rPr>
        <w:t>a) Technické řešení</w:t>
      </w:r>
    </w:p>
    <w:p w:rsidR="00221CCC" w:rsidRPr="002121C5" w:rsidRDefault="00221CCC" w:rsidP="0057394E">
      <w:pPr>
        <w:spacing w:line="288" w:lineRule="auto"/>
        <w:jc w:val="both"/>
        <w:rPr>
          <w:rFonts w:cs="Tahoma"/>
        </w:rPr>
      </w:pPr>
      <w:r w:rsidRPr="002121C5">
        <w:rPr>
          <w:rFonts w:cs="Tahoma"/>
        </w:rPr>
        <w:t>V rámci PD nejsou řešena technická a technologická zařízení.</w:t>
      </w:r>
    </w:p>
    <w:p w:rsidR="00221CCC" w:rsidRPr="002121C5" w:rsidRDefault="00221CCC" w:rsidP="0057394E">
      <w:pPr>
        <w:spacing w:line="288" w:lineRule="auto"/>
        <w:jc w:val="both"/>
        <w:rPr>
          <w:rFonts w:cs="Tahoma"/>
          <w:b/>
        </w:rPr>
      </w:pPr>
      <w:r w:rsidRPr="002121C5">
        <w:rPr>
          <w:rFonts w:cs="Tahoma"/>
          <w:b/>
        </w:rPr>
        <w:t>b) Výčet technických a technologických zařízení</w:t>
      </w:r>
    </w:p>
    <w:p w:rsidR="00221CCC" w:rsidRPr="002121C5" w:rsidRDefault="00221CCC" w:rsidP="0057394E">
      <w:pPr>
        <w:spacing w:line="288" w:lineRule="auto"/>
        <w:jc w:val="both"/>
        <w:rPr>
          <w:rFonts w:cs="Tahoma"/>
        </w:rPr>
      </w:pPr>
      <w:r w:rsidRPr="002121C5">
        <w:rPr>
          <w:rFonts w:cs="Tahoma"/>
        </w:rPr>
        <w:t>Nejsou.</w:t>
      </w:r>
    </w:p>
    <w:p w:rsidR="00221CCC" w:rsidRPr="002121C5" w:rsidRDefault="00221CCC" w:rsidP="0057394E">
      <w:pPr>
        <w:pStyle w:val="Nadpis2"/>
        <w:jc w:val="both"/>
      </w:pPr>
      <w:bookmarkStart w:id="39" w:name="_Toc413139578"/>
      <w:proofErr w:type="gramStart"/>
      <w:r w:rsidRPr="002121C5">
        <w:t>B.2.8</w:t>
      </w:r>
      <w:proofErr w:type="gramEnd"/>
      <w:r w:rsidRPr="002121C5">
        <w:t xml:space="preserve"> Požárně bezpečnostní řešení</w:t>
      </w:r>
      <w:bookmarkEnd w:id="39"/>
      <w:r w:rsidRPr="002121C5">
        <w:t xml:space="preserve"> </w:t>
      </w:r>
    </w:p>
    <w:p w:rsidR="00221CCC" w:rsidRPr="002121C5" w:rsidRDefault="00221CCC" w:rsidP="0057394E">
      <w:pPr>
        <w:jc w:val="both"/>
      </w:pPr>
      <w:r w:rsidRPr="002121C5">
        <w:rPr>
          <w:rFonts w:cs="Tahoma"/>
        </w:rPr>
        <w:t>Vzhledem k charakteru stavby bezpředmětná část.</w:t>
      </w:r>
    </w:p>
    <w:p w:rsidR="00221CCC" w:rsidRPr="002121C5" w:rsidRDefault="00221CCC" w:rsidP="0057394E">
      <w:pPr>
        <w:pStyle w:val="Nadpis2"/>
        <w:jc w:val="both"/>
      </w:pPr>
      <w:bookmarkStart w:id="40" w:name="_Toc413139579"/>
      <w:proofErr w:type="gramStart"/>
      <w:r w:rsidRPr="002121C5">
        <w:t>B.2.9</w:t>
      </w:r>
      <w:proofErr w:type="gramEnd"/>
      <w:r w:rsidRPr="002121C5">
        <w:t xml:space="preserve"> Zásady hospodaření s energiemi</w:t>
      </w:r>
      <w:bookmarkEnd w:id="40"/>
      <w:r w:rsidRPr="002121C5">
        <w:t xml:space="preserve"> </w:t>
      </w:r>
    </w:p>
    <w:p w:rsidR="00221CCC" w:rsidRPr="002121C5" w:rsidRDefault="00221CCC" w:rsidP="0057394E">
      <w:pPr>
        <w:spacing w:line="288" w:lineRule="auto"/>
        <w:jc w:val="both"/>
        <w:rPr>
          <w:rFonts w:cs="Tahoma"/>
        </w:rPr>
      </w:pPr>
      <w:r w:rsidRPr="002121C5">
        <w:rPr>
          <w:rFonts w:cs="Tahoma"/>
        </w:rPr>
        <w:t xml:space="preserve">Vzhledem k charakteru stavby (venkovní objekt) je tato část bezpředmětná. </w:t>
      </w:r>
    </w:p>
    <w:p w:rsidR="00221CCC" w:rsidRPr="002121C5" w:rsidRDefault="00221CCC" w:rsidP="0057394E">
      <w:pPr>
        <w:pStyle w:val="Nadpis2"/>
        <w:jc w:val="both"/>
      </w:pPr>
      <w:bookmarkStart w:id="41" w:name="_Toc413139580"/>
      <w:proofErr w:type="gramStart"/>
      <w:r w:rsidRPr="002121C5">
        <w:t>B.2.10</w:t>
      </w:r>
      <w:proofErr w:type="gramEnd"/>
      <w:r w:rsidRPr="002121C5">
        <w:t xml:space="preserve"> Hygienické požadavky na stavby, požadavky na pracovní a komunální prostředí</w:t>
      </w:r>
      <w:bookmarkEnd w:id="41"/>
      <w:r w:rsidRPr="002121C5">
        <w:t xml:space="preserve"> </w:t>
      </w:r>
    </w:p>
    <w:p w:rsidR="00221CCC" w:rsidRPr="002121C5" w:rsidRDefault="00221CCC" w:rsidP="0057394E">
      <w:pPr>
        <w:spacing w:line="288" w:lineRule="auto"/>
        <w:jc w:val="both"/>
        <w:rPr>
          <w:rFonts w:cs="Tahoma"/>
          <w:bCs/>
        </w:rPr>
      </w:pPr>
      <w:r w:rsidRPr="002121C5">
        <w:rPr>
          <w:rFonts w:cs="Tahoma"/>
        </w:rPr>
        <w:t xml:space="preserve">Projekt splňuje požadavky vyplývající z </w:t>
      </w:r>
      <w:r w:rsidRPr="002121C5">
        <w:rPr>
          <w:rFonts w:cs="Tahoma"/>
          <w:bCs/>
        </w:rPr>
        <w:t xml:space="preserve">vyhlášky č. 410/2005 Sb., o hygienických požadavcích na prostory a provoz zařízení a provozoven pro výchovu a vzdělávání dětí a mladistvých. </w:t>
      </w:r>
    </w:p>
    <w:p w:rsidR="002121C5" w:rsidRDefault="002121C5" w:rsidP="0057394E">
      <w:pPr>
        <w:pStyle w:val="Nadpis2"/>
        <w:jc w:val="both"/>
      </w:pPr>
      <w:bookmarkStart w:id="42" w:name="_Toc413139581"/>
    </w:p>
    <w:p w:rsidR="00221CCC" w:rsidRPr="002121C5" w:rsidRDefault="00221CCC" w:rsidP="0057394E">
      <w:pPr>
        <w:pStyle w:val="Nadpis2"/>
        <w:jc w:val="both"/>
      </w:pPr>
      <w:proofErr w:type="gramStart"/>
      <w:r w:rsidRPr="002121C5">
        <w:lastRenderedPageBreak/>
        <w:t>B.2.11</w:t>
      </w:r>
      <w:proofErr w:type="gramEnd"/>
      <w:r w:rsidRPr="002121C5">
        <w:t xml:space="preserve"> Ochrana stavby před negativními účinky vnějšího prostředí</w:t>
      </w:r>
      <w:bookmarkEnd w:id="42"/>
    </w:p>
    <w:p w:rsidR="00221CCC" w:rsidRPr="002121C5" w:rsidRDefault="00221CCC" w:rsidP="0057394E">
      <w:pPr>
        <w:spacing w:line="288" w:lineRule="auto"/>
        <w:jc w:val="both"/>
        <w:rPr>
          <w:rFonts w:cs="Tahoma"/>
          <w:b/>
        </w:rPr>
      </w:pPr>
      <w:r w:rsidRPr="002121C5">
        <w:rPr>
          <w:rFonts w:cs="Tahoma"/>
          <w:b/>
        </w:rPr>
        <w:t>a) Ochrana před pronikáním radonu z podloží</w:t>
      </w:r>
    </w:p>
    <w:p w:rsidR="00221CCC" w:rsidRPr="002121C5" w:rsidRDefault="00221CCC" w:rsidP="0057394E">
      <w:pPr>
        <w:spacing w:line="288" w:lineRule="auto"/>
        <w:jc w:val="both"/>
        <w:rPr>
          <w:rFonts w:cs="Tahoma"/>
        </w:rPr>
      </w:pPr>
      <w:r w:rsidRPr="002121C5">
        <w:rPr>
          <w:rFonts w:cs="Tahoma"/>
        </w:rPr>
        <w:t>Stavba se nachází ve venkovním prostředí, a proto není nutné provádět ochranu před pronikáním radonu.</w:t>
      </w:r>
    </w:p>
    <w:p w:rsidR="00221CCC" w:rsidRPr="002121C5" w:rsidRDefault="00221CCC" w:rsidP="0057394E">
      <w:pPr>
        <w:spacing w:line="288" w:lineRule="auto"/>
        <w:jc w:val="both"/>
        <w:rPr>
          <w:rFonts w:cs="Tahoma"/>
          <w:b/>
        </w:rPr>
      </w:pPr>
      <w:r w:rsidRPr="002121C5">
        <w:rPr>
          <w:rFonts w:cs="Tahoma"/>
          <w:b/>
        </w:rPr>
        <w:t>b) Ochrana před bludnými proudy</w:t>
      </w:r>
    </w:p>
    <w:p w:rsidR="00221CCC" w:rsidRPr="002121C5" w:rsidRDefault="00221CCC" w:rsidP="0057394E">
      <w:pPr>
        <w:spacing w:line="288" w:lineRule="auto"/>
        <w:jc w:val="both"/>
        <w:rPr>
          <w:rFonts w:cs="Tahoma"/>
        </w:rPr>
      </w:pPr>
      <w:r w:rsidRPr="002121C5">
        <w:rPr>
          <w:rFonts w:cs="Tahoma"/>
        </w:rPr>
        <w:t>Stavba nevyžaduje ochranu před bludnými proudy.</w:t>
      </w:r>
    </w:p>
    <w:p w:rsidR="00221CCC" w:rsidRPr="002121C5" w:rsidRDefault="00221CCC" w:rsidP="0057394E">
      <w:pPr>
        <w:spacing w:line="288" w:lineRule="auto"/>
        <w:jc w:val="both"/>
        <w:rPr>
          <w:rFonts w:cs="Tahoma"/>
          <w:b/>
        </w:rPr>
      </w:pPr>
      <w:r w:rsidRPr="002121C5">
        <w:rPr>
          <w:rFonts w:cs="Tahoma"/>
          <w:b/>
        </w:rPr>
        <w:t>c) Ochrana před technickou seizmicitou</w:t>
      </w:r>
    </w:p>
    <w:p w:rsidR="00221CCC" w:rsidRPr="002121C5" w:rsidRDefault="00221CCC" w:rsidP="0057394E">
      <w:pPr>
        <w:spacing w:line="288" w:lineRule="auto"/>
        <w:jc w:val="both"/>
        <w:rPr>
          <w:rFonts w:cs="Tahoma"/>
        </w:rPr>
      </w:pPr>
      <w:r w:rsidRPr="002121C5">
        <w:rPr>
          <w:rFonts w:cs="Tahoma"/>
        </w:rPr>
        <w:t>Stavba nevyžaduje ochranu před technickou seizmicitou.</w:t>
      </w:r>
    </w:p>
    <w:p w:rsidR="00221CCC" w:rsidRPr="002121C5" w:rsidRDefault="00221CCC" w:rsidP="0057394E">
      <w:pPr>
        <w:spacing w:line="288" w:lineRule="auto"/>
        <w:jc w:val="both"/>
        <w:rPr>
          <w:rFonts w:cs="Tahoma"/>
          <w:b/>
        </w:rPr>
      </w:pPr>
      <w:r w:rsidRPr="002121C5">
        <w:rPr>
          <w:rFonts w:cs="Tahoma"/>
          <w:b/>
        </w:rPr>
        <w:t>d) Ochrana před hlukem</w:t>
      </w:r>
    </w:p>
    <w:p w:rsidR="00221CCC" w:rsidRPr="002121C5" w:rsidRDefault="00221CCC" w:rsidP="0057394E">
      <w:pPr>
        <w:spacing w:line="288" w:lineRule="auto"/>
        <w:jc w:val="both"/>
        <w:rPr>
          <w:rFonts w:cs="Tahoma"/>
        </w:rPr>
      </w:pPr>
      <w:r w:rsidRPr="002121C5">
        <w:rPr>
          <w:rFonts w:cs="Tahoma"/>
        </w:rPr>
        <w:t>Stavba nevyžaduje ochranu před hlukem.</w:t>
      </w:r>
    </w:p>
    <w:p w:rsidR="00221CCC" w:rsidRPr="002121C5" w:rsidRDefault="00221CCC" w:rsidP="0057394E">
      <w:pPr>
        <w:spacing w:line="288" w:lineRule="auto"/>
        <w:jc w:val="both"/>
        <w:rPr>
          <w:rFonts w:cs="Tahoma"/>
          <w:b/>
        </w:rPr>
      </w:pPr>
      <w:r w:rsidRPr="002121C5">
        <w:rPr>
          <w:rFonts w:cs="Tahoma"/>
          <w:b/>
        </w:rPr>
        <w:t>e) Protipovodňová opatření</w:t>
      </w:r>
    </w:p>
    <w:p w:rsidR="00221CCC" w:rsidRPr="002121C5" w:rsidRDefault="00221CCC" w:rsidP="0057394E">
      <w:pPr>
        <w:pStyle w:val="Bezmezer"/>
        <w:jc w:val="both"/>
      </w:pPr>
      <w:r w:rsidRPr="002121C5">
        <w:t>Stavba nevyžaduje protipovodňová opatření. Stavba se nenachází v záplavovém území.</w:t>
      </w:r>
    </w:p>
    <w:p w:rsidR="00221CCC" w:rsidRPr="002121C5" w:rsidRDefault="00221CCC" w:rsidP="0057394E">
      <w:pPr>
        <w:pStyle w:val="Nadpis1"/>
        <w:jc w:val="both"/>
      </w:pPr>
      <w:bookmarkStart w:id="43" w:name="_Toc413139582"/>
      <w:proofErr w:type="gramStart"/>
      <w:r w:rsidRPr="002121C5">
        <w:t>B.3 Připojení</w:t>
      </w:r>
      <w:proofErr w:type="gramEnd"/>
      <w:r w:rsidRPr="002121C5">
        <w:t xml:space="preserve"> na technickou infrastrukturu</w:t>
      </w:r>
      <w:bookmarkEnd w:id="43"/>
    </w:p>
    <w:p w:rsidR="00221CCC" w:rsidRPr="002121C5" w:rsidRDefault="00221CCC" w:rsidP="0057394E">
      <w:pPr>
        <w:spacing w:line="288" w:lineRule="auto"/>
        <w:jc w:val="both"/>
        <w:rPr>
          <w:rFonts w:cs="Tahoma"/>
          <w:b/>
        </w:rPr>
      </w:pPr>
      <w:r w:rsidRPr="002121C5">
        <w:rPr>
          <w:rFonts w:cs="Tahoma"/>
          <w:b/>
        </w:rPr>
        <w:t xml:space="preserve">a) </w:t>
      </w:r>
      <w:proofErr w:type="spellStart"/>
      <w:r w:rsidRPr="002121C5">
        <w:rPr>
          <w:rFonts w:cs="Tahoma"/>
          <w:b/>
        </w:rPr>
        <w:t>Napojovací</w:t>
      </w:r>
      <w:proofErr w:type="spellEnd"/>
      <w:r w:rsidRPr="002121C5">
        <w:rPr>
          <w:rFonts w:cs="Tahoma"/>
          <w:b/>
        </w:rPr>
        <w:t xml:space="preserve"> místa technické infrastruktury</w:t>
      </w:r>
    </w:p>
    <w:p w:rsidR="00221CCC" w:rsidRPr="002121C5" w:rsidRDefault="00221CCC" w:rsidP="0057394E">
      <w:pPr>
        <w:spacing w:line="288" w:lineRule="auto"/>
        <w:jc w:val="both"/>
        <w:rPr>
          <w:rFonts w:cs="Tahoma"/>
        </w:rPr>
      </w:pPr>
      <w:r w:rsidRPr="002121C5">
        <w:rPr>
          <w:rFonts w:cs="Tahoma"/>
        </w:rPr>
        <w:t>Stavba nevyžaduje napojení na technickou infrastrukturu.</w:t>
      </w:r>
    </w:p>
    <w:p w:rsidR="00221CCC" w:rsidRPr="002121C5" w:rsidRDefault="00221CCC" w:rsidP="0057394E">
      <w:pPr>
        <w:spacing w:line="288" w:lineRule="auto"/>
        <w:jc w:val="both"/>
        <w:rPr>
          <w:rFonts w:cs="Tahoma"/>
          <w:b/>
        </w:rPr>
      </w:pPr>
      <w:r w:rsidRPr="002121C5">
        <w:rPr>
          <w:rFonts w:cs="Tahoma"/>
          <w:b/>
        </w:rPr>
        <w:t>b) Připojovací rozměry, výkonové kapacity a délky</w:t>
      </w:r>
    </w:p>
    <w:p w:rsidR="00221CCC" w:rsidRPr="002121C5" w:rsidRDefault="00221CCC" w:rsidP="0057394E">
      <w:pPr>
        <w:spacing w:line="288" w:lineRule="auto"/>
        <w:jc w:val="both"/>
        <w:rPr>
          <w:rFonts w:cs="Tahoma"/>
        </w:rPr>
      </w:pPr>
      <w:r w:rsidRPr="002121C5">
        <w:rPr>
          <w:rFonts w:cs="Tahoma"/>
        </w:rPr>
        <w:t>Bezpředmětná část.</w:t>
      </w:r>
    </w:p>
    <w:p w:rsidR="00221CCC" w:rsidRPr="002121C5" w:rsidRDefault="00221CCC" w:rsidP="0057394E">
      <w:pPr>
        <w:pStyle w:val="Nadpis1"/>
        <w:jc w:val="both"/>
      </w:pPr>
      <w:bookmarkStart w:id="44" w:name="_Toc413139583"/>
      <w:proofErr w:type="gramStart"/>
      <w:r w:rsidRPr="002121C5">
        <w:t>B.4 Dopravní</w:t>
      </w:r>
      <w:proofErr w:type="gramEnd"/>
      <w:r w:rsidRPr="002121C5">
        <w:t xml:space="preserve"> řešení</w:t>
      </w:r>
      <w:bookmarkEnd w:id="44"/>
    </w:p>
    <w:p w:rsidR="00221CCC" w:rsidRPr="002121C5" w:rsidRDefault="00221CCC" w:rsidP="0057394E">
      <w:pPr>
        <w:spacing w:line="288" w:lineRule="auto"/>
        <w:jc w:val="both"/>
        <w:rPr>
          <w:rFonts w:cs="Tahoma"/>
          <w:b/>
        </w:rPr>
      </w:pPr>
      <w:r w:rsidRPr="002121C5">
        <w:rPr>
          <w:rFonts w:cs="Tahoma"/>
          <w:b/>
        </w:rPr>
        <w:t>a) Popis dopravního řešení</w:t>
      </w:r>
    </w:p>
    <w:p w:rsidR="00221CCC" w:rsidRPr="002121C5" w:rsidRDefault="00221CCC" w:rsidP="0057394E">
      <w:pPr>
        <w:spacing w:line="288" w:lineRule="auto"/>
        <w:jc w:val="both"/>
        <w:rPr>
          <w:rFonts w:cs="Tahoma"/>
        </w:rPr>
      </w:pPr>
      <w:r w:rsidRPr="002121C5">
        <w:rPr>
          <w:rFonts w:cs="Tahoma"/>
        </w:rPr>
        <w:t>Stávající.</w:t>
      </w:r>
    </w:p>
    <w:p w:rsidR="00221CCC" w:rsidRPr="002121C5" w:rsidRDefault="00221CCC" w:rsidP="0057394E">
      <w:pPr>
        <w:spacing w:line="288" w:lineRule="auto"/>
        <w:jc w:val="both"/>
        <w:rPr>
          <w:rFonts w:cs="Tahoma"/>
          <w:b/>
        </w:rPr>
      </w:pPr>
      <w:r w:rsidRPr="002121C5">
        <w:rPr>
          <w:rFonts w:cs="Tahoma"/>
          <w:b/>
        </w:rPr>
        <w:t>b) Napojení území na stávající dopravní infrastrukturu</w:t>
      </w:r>
    </w:p>
    <w:p w:rsidR="00221CCC" w:rsidRPr="002121C5" w:rsidRDefault="00221CCC" w:rsidP="0057394E">
      <w:pPr>
        <w:spacing w:line="288" w:lineRule="auto"/>
        <w:jc w:val="both"/>
        <w:rPr>
          <w:rFonts w:cs="Tahoma"/>
        </w:rPr>
      </w:pPr>
      <w:r w:rsidRPr="002121C5">
        <w:rPr>
          <w:rFonts w:cs="Tahoma"/>
        </w:rPr>
        <w:t>Stávající.</w:t>
      </w:r>
    </w:p>
    <w:p w:rsidR="00221CCC" w:rsidRPr="002121C5" w:rsidRDefault="00221CCC" w:rsidP="0057394E">
      <w:pPr>
        <w:spacing w:line="288" w:lineRule="auto"/>
        <w:jc w:val="both"/>
        <w:rPr>
          <w:rFonts w:cs="Tahoma"/>
          <w:b/>
        </w:rPr>
      </w:pPr>
      <w:r w:rsidRPr="002121C5">
        <w:rPr>
          <w:rFonts w:cs="Tahoma"/>
          <w:b/>
        </w:rPr>
        <w:t>c) Doprava v klidu</w:t>
      </w:r>
    </w:p>
    <w:p w:rsidR="00221CCC" w:rsidRPr="002121C5" w:rsidRDefault="00221CCC" w:rsidP="0057394E">
      <w:pPr>
        <w:spacing w:line="288" w:lineRule="auto"/>
        <w:jc w:val="both"/>
        <w:rPr>
          <w:rFonts w:cs="Tahoma"/>
        </w:rPr>
      </w:pPr>
      <w:r w:rsidRPr="002121C5">
        <w:rPr>
          <w:rFonts w:cs="Tahoma"/>
        </w:rPr>
        <w:t>Stávající</w:t>
      </w:r>
    </w:p>
    <w:p w:rsidR="00221CCC" w:rsidRPr="002121C5" w:rsidRDefault="00221CCC" w:rsidP="0057394E">
      <w:pPr>
        <w:spacing w:line="288" w:lineRule="auto"/>
        <w:jc w:val="both"/>
        <w:rPr>
          <w:rFonts w:cs="Tahoma"/>
          <w:b/>
        </w:rPr>
      </w:pPr>
      <w:r w:rsidRPr="002121C5">
        <w:rPr>
          <w:rFonts w:cs="Tahoma"/>
          <w:b/>
        </w:rPr>
        <w:t>d) Pěší a cyklistické stezky</w:t>
      </w:r>
    </w:p>
    <w:p w:rsidR="00221CCC" w:rsidRPr="002121C5" w:rsidRDefault="00221CCC" w:rsidP="0057394E">
      <w:pPr>
        <w:spacing w:line="288" w:lineRule="auto"/>
        <w:jc w:val="both"/>
        <w:rPr>
          <w:rFonts w:cs="Tahoma"/>
        </w:rPr>
      </w:pPr>
      <w:r w:rsidRPr="002121C5">
        <w:rPr>
          <w:rFonts w:cs="Tahoma"/>
        </w:rPr>
        <w:t xml:space="preserve">V západní části zahrady bude založen nový </w:t>
      </w:r>
      <w:proofErr w:type="spellStart"/>
      <w:r w:rsidRPr="002121C5">
        <w:rPr>
          <w:rFonts w:cs="Tahoma"/>
        </w:rPr>
        <w:t>mlatový</w:t>
      </w:r>
      <w:proofErr w:type="spellEnd"/>
      <w:r w:rsidRPr="002121C5">
        <w:rPr>
          <w:rFonts w:cs="Tahoma"/>
        </w:rPr>
        <w:t xml:space="preserve"> chodník, který navazuje na stávající chodníky. Část chodníku bude Stávající.</w:t>
      </w:r>
    </w:p>
    <w:p w:rsidR="00221CCC" w:rsidRPr="002121C5" w:rsidRDefault="00221CCC" w:rsidP="0057394E">
      <w:pPr>
        <w:pStyle w:val="Nadpis1"/>
        <w:jc w:val="both"/>
      </w:pPr>
      <w:bookmarkStart w:id="45" w:name="_Toc413139584"/>
      <w:proofErr w:type="gramStart"/>
      <w:r w:rsidRPr="002121C5">
        <w:t>B.5 Řešení</w:t>
      </w:r>
      <w:proofErr w:type="gramEnd"/>
      <w:r w:rsidRPr="002121C5">
        <w:t xml:space="preserve"> vegetace a souvisejících terénních úprav</w:t>
      </w:r>
      <w:bookmarkEnd w:id="45"/>
    </w:p>
    <w:p w:rsidR="00221CCC" w:rsidRPr="002121C5" w:rsidRDefault="00221CCC" w:rsidP="0057394E">
      <w:pPr>
        <w:spacing w:line="288" w:lineRule="auto"/>
        <w:jc w:val="both"/>
        <w:rPr>
          <w:rFonts w:cs="Tahoma"/>
          <w:b/>
        </w:rPr>
      </w:pPr>
      <w:r w:rsidRPr="002121C5">
        <w:rPr>
          <w:rFonts w:cs="Tahoma"/>
          <w:b/>
        </w:rPr>
        <w:t>a) Terénní úpravy</w:t>
      </w:r>
    </w:p>
    <w:p w:rsidR="00221CCC" w:rsidRPr="002121C5" w:rsidRDefault="00221CCC" w:rsidP="0057394E">
      <w:pPr>
        <w:spacing w:line="288" w:lineRule="auto"/>
        <w:jc w:val="both"/>
        <w:rPr>
          <w:rFonts w:cs="Tahoma"/>
        </w:rPr>
      </w:pPr>
      <w:r w:rsidRPr="002121C5">
        <w:rPr>
          <w:rFonts w:cs="Tahoma"/>
        </w:rPr>
        <w:t>Terénní úpravy v rámci stavby jsou uvedeny v </w:t>
      </w:r>
      <w:proofErr w:type="gramStart"/>
      <w:r w:rsidRPr="002121C5">
        <w:rPr>
          <w:rFonts w:cs="Tahoma"/>
        </w:rPr>
        <w:t>TZ D.1.1</w:t>
      </w:r>
      <w:proofErr w:type="gramEnd"/>
      <w:r w:rsidRPr="002121C5">
        <w:rPr>
          <w:rFonts w:cs="Tahoma"/>
        </w:rPr>
        <w:t>.a)</w:t>
      </w:r>
    </w:p>
    <w:p w:rsidR="00221CCC" w:rsidRPr="002121C5" w:rsidRDefault="00221CCC" w:rsidP="0057394E">
      <w:pPr>
        <w:spacing w:line="288" w:lineRule="auto"/>
        <w:jc w:val="both"/>
        <w:rPr>
          <w:rFonts w:cs="Tahoma"/>
          <w:b/>
        </w:rPr>
      </w:pPr>
      <w:r w:rsidRPr="002121C5">
        <w:rPr>
          <w:rFonts w:cs="Tahoma"/>
          <w:b/>
        </w:rPr>
        <w:t>b) Použité vegetační prvky</w:t>
      </w:r>
    </w:p>
    <w:p w:rsidR="00221CCC" w:rsidRPr="002121C5" w:rsidRDefault="00221CCC" w:rsidP="0057394E">
      <w:pPr>
        <w:spacing w:line="288" w:lineRule="auto"/>
        <w:jc w:val="both"/>
        <w:rPr>
          <w:rFonts w:cs="Tahoma"/>
        </w:rPr>
      </w:pPr>
      <w:r w:rsidRPr="002121C5">
        <w:rPr>
          <w:rFonts w:cs="Tahoma"/>
        </w:rPr>
        <w:t>Návrh a použití vegetační prvků v zahradě je uvedeno v části PD </w:t>
      </w:r>
      <w:proofErr w:type="gramStart"/>
      <w:r w:rsidRPr="002121C5">
        <w:rPr>
          <w:rFonts w:cs="Tahoma"/>
        </w:rPr>
        <w:t>TZ D.1.1</w:t>
      </w:r>
      <w:proofErr w:type="gramEnd"/>
      <w:r w:rsidRPr="002121C5">
        <w:rPr>
          <w:rFonts w:cs="Tahoma"/>
        </w:rPr>
        <w:t>.a)</w:t>
      </w:r>
    </w:p>
    <w:p w:rsidR="00221CCC" w:rsidRPr="002121C5" w:rsidRDefault="00221CCC" w:rsidP="0057394E">
      <w:pPr>
        <w:spacing w:line="288" w:lineRule="auto"/>
        <w:jc w:val="both"/>
        <w:rPr>
          <w:rFonts w:cs="Tahoma"/>
          <w:b/>
        </w:rPr>
      </w:pPr>
      <w:r w:rsidRPr="002121C5">
        <w:rPr>
          <w:rFonts w:cs="Tahoma"/>
          <w:b/>
        </w:rPr>
        <w:t>c) Biotechnická opatření</w:t>
      </w:r>
    </w:p>
    <w:p w:rsidR="00221CCC" w:rsidRPr="002121C5" w:rsidRDefault="00221CCC" w:rsidP="0057394E">
      <w:pPr>
        <w:spacing w:line="288" w:lineRule="auto"/>
        <w:jc w:val="both"/>
        <w:rPr>
          <w:rFonts w:cs="Tahoma"/>
        </w:rPr>
      </w:pPr>
      <w:r w:rsidRPr="002121C5">
        <w:rPr>
          <w:rFonts w:cs="Tahoma"/>
        </w:rPr>
        <w:t>Stavba nevyžaduje.</w:t>
      </w:r>
    </w:p>
    <w:p w:rsidR="00221CCC" w:rsidRPr="002121C5" w:rsidRDefault="00221CCC" w:rsidP="0057394E">
      <w:pPr>
        <w:spacing w:line="288" w:lineRule="auto"/>
        <w:jc w:val="both"/>
        <w:rPr>
          <w:rFonts w:cs="Tahoma"/>
        </w:rPr>
      </w:pPr>
    </w:p>
    <w:p w:rsidR="002121C5" w:rsidRPr="002121C5" w:rsidDel="002121C5" w:rsidRDefault="002121C5" w:rsidP="0057394E">
      <w:pPr>
        <w:spacing w:line="288" w:lineRule="auto"/>
        <w:jc w:val="both"/>
        <w:rPr>
          <w:del w:id="46" w:author="zden" w:date="2015-03-03T09:49:00Z"/>
          <w:rFonts w:cs="Tahoma"/>
        </w:rPr>
      </w:pPr>
    </w:p>
    <w:p w:rsidR="00221CCC" w:rsidRPr="002121C5" w:rsidRDefault="00221CCC" w:rsidP="0057394E">
      <w:pPr>
        <w:pStyle w:val="Nadpis1"/>
        <w:jc w:val="both"/>
      </w:pPr>
      <w:bookmarkStart w:id="47" w:name="_Toc413139585"/>
      <w:proofErr w:type="gramStart"/>
      <w:r w:rsidRPr="002121C5">
        <w:lastRenderedPageBreak/>
        <w:t>B.6 Popis</w:t>
      </w:r>
      <w:proofErr w:type="gramEnd"/>
      <w:r w:rsidRPr="002121C5">
        <w:t xml:space="preserve"> vlivu na životní prostředí a jeho ochrana</w:t>
      </w:r>
      <w:bookmarkEnd w:id="47"/>
    </w:p>
    <w:p w:rsidR="00221CCC" w:rsidRPr="002121C5" w:rsidRDefault="00221CCC" w:rsidP="0057394E">
      <w:pPr>
        <w:spacing w:line="288" w:lineRule="auto"/>
        <w:jc w:val="both"/>
        <w:rPr>
          <w:rFonts w:cs="Tahoma"/>
          <w:b/>
        </w:rPr>
      </w:pPr>
      <w:r w:rsidRPr="002121C5">
        <w:rPr>
          <w:rFonts w:cs="Tahoma"/>
          <w:b/>
        </w:rPr>
        <w:t>a) Vliv stavby na životní prostředí – ovzduší, hluk, voda, odpady a půda</w:t>
      </w:r>
    </w:p>
    <w:p w:rsidR="00221CCC" w:rsidRPr="002121C5" w:rsidRDefault="00221CCC" w:rsidP="0057394E">
      <w:pPr>
        <w:spacing w:line="288" w:lineRule="auto"/>
        <w:jc w:val="both"/>
        <w:rPr>
          <w:rFonts w:cs="Tahoma"/>
        </w:rPr>
      </w:pPr>
      <w:r w:rsidRPr="002121C5">
        <w:rPr>
          <w:rFonts w:cs="Tahoma"/>
        </w:rPr>
        <w:t>Stavbou nedojde ke zhoršení životního prostředí.</w:t>
      </w:r>
    </w:p>
    <w:p w:rsidR="00221CCC" w:rsidRPr="002121C5" w:rsidRDefault="00221CCC" w:rsidP="0057394E">
      <w:pPr>
        <w:spacing w:line="288" w:lineRule="auto"/>
        <w:jc w:val="both"/>
        <w:rPr>
          <w:rFonts w:cs="Tahoma"/>
          <w:b/>
        </w:rPr>
      </w:pPr>
      <w:r w:rsidRPr="002121C5">
        <w:rPr>
          <w:rFonts w:cs="Tahoma"/>
          <w:b/>
        </w:rPr>
        <w:t>b)Vliv stavby na přírodu a krajinu (ochrana dřevin, ochrana památných stromů ochrana rostlin a živočichů apod.)</w:t>
      </w:r>
    </w:p>
    <w:p w:rsidR="00221CCC" w:rsidRPr="002121C5" w:rsidRDefault="00221CCC" w:rsidP="0057394E">
      <w:pPr>
        <w:spacing w:line="288" w:lineRule="auto"/>
        <w:jc w:val="both"/>
        <w:rPr>
          <w:rFonts w:cs="Tahoma"/>
        </w:rPr>
      </w:pPr>
      <w:r w:rsidRPr="002121C5">
        <w:rPr>
          <w:rFonts w:cs="Tahoma"/>
        </w:rPr>
        <w:t>Stavba nemá negativní vliv na přírodu a krajinu.</w:t>
      </w:r>
    </w:p>
    <w:p w:rsidR="00221CCC" w:rsidRPr="002121C5" w:rsidRDefault="00221CCC" w:rsidP="0057394E">
      <w:pPr>
        <w:spacing w:line="288" w:lineRule="auto"/>
        <w:jc w:val="both"/>
        <w:rPr>
          <w:rFonts w:cs="Tahoma"/>
          <w:b/>
        </w:rPr>
      </w:pPr>
      <w:r w:rsidRPr="002121C5">
        <w:rPr>
          <w:rFonts w:cs="Tahoma"/>
          <w:b/>
        </w:rPr>
        <w:t>c) Vliv stavby na soustavu chráněných území Natura 2000</w:t>
      </w:r>
    </w:p>
    <w:p w:rsidR="00221CCC" w:rsidRPr="002121C5" w:rsidRDefault="00221CCC" w:rsidP="0057394E">
      <w:pPr>
        <w:spacing w:line="288" w:lineRule="auto"/>
        <w:jc w:val="both"/>
        <w:rPr>
          <w:rFonts w:cs="Tahoma"/>
        </w:rPr>
      </w:pPr>
      <w:r w:rsidRPr="002121C5">
        <w:rPr>
          <w:rFonts w:cs="Tahoma"/>
        </w:rPr>
        <w:t>Stavba nemá negativní vliv na soustavu chráněných území Natura 2000.</w:t>
      </w:r>
    </w:p>
    <w:p w:rsidR="00221CCC" w:rsidRPr="002121C5" w:rsidRDefault="00221CCC" w:rsidP="0057394E">
      <w:pPr>
        <w:spacing w:line="288" w:lineRule="auto"/>
        <w:jc w:val="both"/>
        <w:rPr>
          <w:rFonts w:cs="Tahoma"/>
          <w:b/>
        </w:rPr>
      </w:pPr>
      <w:r w:rsidRPr="002121C5">
        <w:rPr>
          <w:rFonts w:cs="Tahoma"/>
          <w:b/>
        </w:rPr>
        <w:t>d) Návrh zohlednění podmínek ze závěru zjišťovacího řízení nebo stanovisko EIA</w:t>
      </w:r>
    </w:p>
    <w:p w:rsidR="00221CCC" w:rsidRPr="002121C5" w:rsidRDefault="00221CCC" w:rsidP="0057394E">
      <w:pPr>
        <w:spacing w:line="288" w:lineRule="auto"/>
        <w:jc w:val="both"/>
        <w:rPr>
          <w:rFonts w:cs="Tahoma"/>
        </w:rPr>
      </w:pPr>
      <w:r w:rsidRPr="002121C5">
        <w:rPr>
          <w:rFonts w:cs="Tahoma"/>
        </w:rPr>
        <w:t>Stavba nepodléhá zjišťovacímu řízení ani vydání stanoviska EIA.</w:t>
      </w:r>
    </w:p>
    <w:p w:rsidR="00221CCC" w:rsidRPr="002121C5" w:rsidRDefault="00221CCC" w:rsidP="0057394E">
      <w:pPr>
        <w:spacing w:line="288" w:lineRule="auto"/>
        <w:jc w:val="both"/>
        <w:rPr>
          <w:rFonts w:cs="Tahoma"/>
          <w:b/>
        </w:rPr>
      </w:pPr>
      <w:r w:rsidRPr="002121C5">
        <w:rPr>
          <w:rFonts w:cs="Tahoma"/>
          <w:b/>
        </w:rPr>
        <w:t>e) Navrhovaná ochranná a bezpečnostní pásma, rozsah omezení a podmínky ochrany podle jiných právních předpisů</w:t>
      </w:r>
    </w:p>
    <w:p w:rsidR="00221CCC" w:rsidRPr="002121C5" w:rsidRDefault="00221CCC" w:rsidP="0057394E">
      <w:pPr>
        <w:spacing w:line="288" w:lineRule="auto"/>
        <w:jc w:val="both"/>
        <w:rPr>
          <w:rFonts w:cs="Tahoma"/>
        </w:rPr>
      </w:pPr>
      <w:r w:rsidRPr="002121C5">
        <w:rPr>
          <w:rFonts w:cs="Tahoma"/>
        </w:rPr>
        <w:t>Stavba nevyžaduje stanovení ochranných a bezpečnostních pásem.</w:t>
      </w:r>
    </w:p>
    <w:p w:rsidR="00221CCC" w:rsidRPr="002121C5" w:rsidRDefault="00221CCC" w:rsidP="0057394E">
      <w:pPr>
        <w:pStyle w:val="Nadpis1"/>
        <w:jc w:val="both"/>
      </w:pPr>
      <w:bookmarkStart w:id="48" w:name="_Toc413139586"/>
      <w:proofErr w:type="gramStart"/>
      <w:r w:rsidRPr="002121C5">
        <w:t>B.7 Ochrana</w:t>
      </w:r>
      <w:proofErr w:type="gramEnd"/>
      <w:r w:rsidRPr="002121C5">
        <w:t xml:space="preserve"> obyvatelstva</w:t>
      </w:r>
      <w:bookmarkEnd w:id="48"/>
    </w:p>
    <w:p w:rsidR="00221CCC" w:rsidRPr="002121C5" w:rsidRDefault="00221CCC" w:rsidP="0057394E">
      <w:pPr>
        <w:spacing w:line="288" w:lineRule="auto"/>
        <w:jc w:val="both"/>
        <w:rPr>
          <w:rFonts w:cs="Tahoma"/>
        </w:rPr>
      </w:pPr>
      <w:r w:rsidRPr="002121C5">
        <w:rPr>
          <w:rFonts w:cs="Tahoma"/>
        </w:rPr>
        <w:t>Splnění základních požadavků z hlediska plnění úkolů ochrany obyvatelstva. Realizace stavby a následný provoz stavby nebude nad přípustnou míru obtěžovat okolí, zejména obyvatele v jejich obytném prostředí a ohrožovat jejich bezpečnost. Ochrana obyvatelstva pro stavbu není požadována.</w:t>
      </w:r>
    </w:p>
    <w:p w:rsidR="00221CCC" w:rsidRPr="002121C5" w:rsidRDefault="00221CCC" w:rsidP="0057394E">
      <w:pPr>
        <w:pStyle w:val="Nadpis1"/>
        <w:jc w:val="both"/>
      </w:pPr>
      <w:bookmarkStart w:id="49" w:name="_Toc413139587"/>
      <w:proofErr w:type="gramStart"/>
      <w:r w:rsidRPr="002121C5">
        <w:t>B.8 Zásady</w:t>
      </w:r>
      <w:proofErr w:type="gramEnd"/>
      <w:r w:rsidRPr="002121C5">
        <w:t xml:space="preserve"> organizace výstavby</w:t>
      </w:r>
      <w:bookmarkEnd w:id="49"/>
    </w:p>
    <w:p w:rsidR="00221CCC" w:rsidRPr="002121C5" w:rsidRDefault="00221CCC" w:rsidP="0057394E">
      <w:pPr>
        <w:spacing w:line="288" w:lineRule="auto"/>
        <w:jc w:val="both"/>
        <w:rPr>
          <w:rFonts w:cs="Tahoma"/>
          <w:b/>
        </w:rPr>
      </w:pPr>
      <w:r w:rsidRPr="002121C5">
        <w:rPr>
          <w:rFonts w:cs="Tahoma"/>
          <w:b/>
        </w:rPr>
        <w:t>a) Potřeby a spotřeby rozhodujících médií a hmot, jejich zajištění</w:t>
      </w:r>
    </w:p>
    <w:p w:rsidR="00221CCC" w:rsidRPr="002121C5" w:rsidRDefault="00221CCC" w:rsidP="0057394E">
      <w:pPr>
        <w:spacing w:line="288" w:lineRule="auto"/>
        <w:jc w:val="both"/>
        <w:rPr>
          <w:rFonts w:cs="Tahoma"/>
        </w:rPr>
      </w:pPr>
      <w:r w:rsidRPr="002121C5">
        <w:rPr>
          <w:rFonts w:cs="Tahoma"/>
        </w:rPr>
        <w:t xml:space="preserve">Základní technická infrastruktura je v místě stavby a </w:t>
      </w:r>
      <w:r w:rsidR="00D224AE" w:rsidRPr="002121C5">
        <w:rPr>
          <w:rFonts w:cs="Tahoma"/>
        </w:rPr>
        <w:t>u</w:t>
      </w:r>
      <w:r w:rsidRPr="002121C5">
        <w:rPr>
          <w:rFonts w:cs="Tahoma"/>
        </w:rPr>
        <w:t>možňuje zásobování po dobu stavby na základě dohody s uživateli stavby. Jedná se o potřeby malého objemu NN a vody. V případě nutnosti budou užívány přenosné elektrocentrály a voda bude dovezena v cisterně.</w:t>
      </w:r>
    </w:p>
    <w:p w:rsidR="00221CCC" w:rsidRPr="002121C5" w:rsidRDefault="00221CCC" w:rsidP="0057394E">
      <w:pPr>
        <w:spacing w:line="288" w:lineRule="auto"/>
        <w:jc w:val="both"/>
        <w:rPr>
          <w:rFonts w:cs="Tahoma"/>
          <w:b/>
        </w:rPr>
      </w:pPr>
      <w:r w:rsidRPr="002121C5">
        <w:rPr>
          <w:rFonts w:cs="Tahoma"/>
          <w:b/>
        </w:rPr>
        <w:t>b) Odvodnění staveniště</w:t>
      </w:r>
    </w:p>
    <w:p w:rsidR="00221CCC" w:rsidRPr="002121C5" w:rsidRDefault="00221CCC" w:rsidP="0057394E">
      <w:pPr>
        <w:spacing w:line="288" w:lineRule="auto"/>
        <w:jc w:val="both"/>
        <w:rPr>
          <w:rFonts w:cs="Tahoma"/>
        </w:rPr>
      </w:pPr>
      <w:r w:rsidRPr="002121C5">
        <w:rPr>
          <w:rFonts w:cs="Tahoma"/>
        </w:rPr>
        <w:t>Srážkové vody budou vsakovány v rámci pozemku do trávníku.</w:t>
      </w:r>
    </w:p>
    <w:p w:rsidR="00221CCC" w:rsidRPr="002121C5" w:rsidRDefault="00221CCC" w:rsidP="0057394E">
      <w:pPr>
        <w:spacing w:line="288" w:lineRule="auto"/>
        <w:jc w:val="both"/>
        <w:rPr>
          <w:rFonts w:cs="Tahoma"/>
          <w:b/>
        </w:rPr>
      </w:pPr>
      <w:r w:rsidRPr="002121C5">
        <w:rPr>
          <w:rFonts w:cs="Tahoma"/>
          <w:b/>
        </w:rPr>
        <w:t>c) Napojení staveniště na stávající dopravní a technickou infrastrukturu</w:t>
      </w:r>
    </w:p>
    <w:p w:rsidR="00221CCC" w:rsidRPr="002121C5" w:rsidRDefault="00221CCC" w:rsidP="0057394E">
      <w:pPr>
        <w:jc w:val="both"/>
      </w:pPr>
      <w:r w:rsidRPr="002121C5">
        <w:rPr>
          <w:rFonts w:cs="Tahoma"/>
        </w:rPr>
        <w:t xml:space="preserve">Hlavní příjezd ke staveništi je umožněn </w:t>
      </w:r>
      <w:r w:rsidRPr="002121C5">
        <w:t>z ulice Karla Hynka Máchy.</w:t>
      </w:r>
    </w:p>
    <w:p w:rsidR="00221CCC" w:rsidRPr="002121C5" w:rsidRDefault="00221CCC" w:rsidP="0057394E">
      <w:pPr>
        <w:spacing w:line="288" w:lineRule="auto"/>
        <w:jc w:val="both"/>
        <w:rPr>
          <w:rFonts w:cs="Tahoma"/>
          <w:b/>
        </w:rPr>
      </w:pPr>
      <w:r w:rsidRPr="002121C5">
        <w:rPr>
          <w:rFonts w:cs="Tahoma"/>
          <w:b/>
        </w:rPr>
        <w:t>d) Vliv provádění stavby na okolní stavby a pozemky</w:t>
      </w:r>
    </w:p>
    <w:p w:rsidR="00221CCC" w:rsidRPr="002121C5" w:rsidRDefault="00221CCC" w:rsidP="0057394E">
      <w:pPr>
        <w:spacing w:line="288" w:lineRule="auto"/>
        <w:jc w:val="both"/>
        <w:rPr>
          <w:rFonts w:cs="Tahoma"/>
        </w:rPr>
      </w:pPr>
      <w:r w:rsidRPr="002121C5">
        <w:rPr>
          <w:rFonts w:cs="Tahoma"/>
        </w:rPr>
        <w:t>Stavba při realizaci nevyvolá negativní vliv na okolní stavby a pozemky. V průběhu stavby dojde ke krátkodobému negativnímu vlivu staveniště na okolní stavby, který se projeví malým zvýšením hluku. Zhotovitel je povinen přijmout opatření, aby splňoval hygienické limity pro venkovní prostředí staveb, především dodržení hygienických limitů pro hluk ze stavební činnosti dle § 12 odst. 6 a přílohy č.</w:t>
      </w:r>
      <w:r w:rsidR="00D224AE" w:rsidRPr="002121C5">
        <w:rPr>
          <w:rFonts w:cs="Tahoma"/>
        </w:rPr>
        <w:t xml:space="preserve"> </w:t>
      </w:r>
      <w:r w:rsidRPr="002121C5">
        <w:rPr>
          <w:rFonts w:cs="Tahoma"/>
        </w:rPr>
        <w:t>3 části B nařízení vlády č. 272/2011 Sb., o ochraně zdraví před nepříznivými účinky hluku a vibracím.</w:t>
      </w:r>
    </w:p>
    <w:p w:rsidR="00221CCC" w:rsidRPr="002121C5" w:rsidRDefault="00221CCC" w:rsidP="0057394E">
      <w:pPr>
        <w:spacing w:line="288" w:lineRule="auto"/>
        <w:jc w:val="both"/>
        <w:rPr>
          <w:rFonts w:cs="Tahoma"/>
          <w:b/>
        </w:rPr>
      </w:pPr>
      <w:r w:rsidRPr="002121C5">
        <w:rPr>
          <w:rFonts w:cs="Tahoma"/>
          <w:b/>
        </w:rPr>
        <w:t>e) Ochrana okolí staveniště a požadavky na související asanace, demolice a kácení dřevin</w:t>
      </w:r>
    </w:p>
    <w:p w:rsidR="00221CCC" w:rsidRDefault="00221CCC" w:rsidP="0057394E">
      <w:pPr>
        <w:spacing w:line="288" w:lineRule="auto"/>
        <w:jc w:val="both"/>
        <w:rPr>
          <w:rFonts w:cs="Tahoma"/>
        </w:rPr>
      </w:pPr>
      <w:r w:rsidRPr="002121C5">
        <w:rPr>
          <w:rFonts w:cs="Tahoma"/>
        </w:rPr>
        <w:t xml:space="preserve">Ochrana okolí staveniště není potřebná vzhledem k charakteru a rozsahu stavby. Staveniště je vymezeno stávajícím plotem. Dočasně bude staveniště vymezeno mobilním ochranným plotem od ploch zahrady, na </w:t>
      </w:r>
      <w:r w:rsidR="00D224AE" w:rsidRPr="002121C5">
        <w:rPr>
          <w:rFonts w:cs="Tahoma"/>
        </w:rPr>
        <w:t xml:space="preserve">kterých </w:t>
      </w:r>
      <w:r w:rsidRPr="002121C5">
        <w:rPr>
          <w:rFonts w:cs="Tahoma"/>
        </w:rPr>
        <w:t>nebude probíhat stavební činnost.</w:t>
      </w:r>
    </w:p>
    <w:p w:rsidR="002121C5" w:rsidRPr="002121C5" w:rsidRDefault="002121C5" w:rsidP="0057394E">
      <w:pPr>
        <w:spacing w:line="288" w:lineRule="auto"/>
        <w:jc w:val="both"/>
        <w:rPr>
          <w:rFonts w:cs="Tahoma"/>
        </w:rPr>
      </w:pPr>
    </w:p>
    <w:p w:rsidR="00221CCC" w:rsidRPr="002121C5" w:rsidRDefault="00221CCC" w:rsidP="0057394E">
      <w:pPr>
        <w:spacing w:line="288" w:lineRule="auto"/>
        <w:jc w:val="both"/>
        <w:rPr>
          <w:rFonts w:cs="Tahoma"/>
          <w:b/>
        </w:rPr>
      </w:pPr>
      <w:r w:rsidRPr="002121C5">
        <w:rPr>
          <w:rFonts w:cs="Tahoma"/>
          <w:b/>
        </w:rPr>
        <w:lastRenderedPageBreak/>
        <w:t>f) Maximální zábory pro staveniště (dočasné/trvalé)</w:t>
      </w:r>
    </w:p>
    <w:p w:rsidR="00221CCC" w:rsidRPr="002121C5" w:rsidRDefault="00221CCC" w:rsidP="0057394E">
      <w:pPr>
        <w:spacing w:line="288" w:lineRule="auto"/>
        <w:jc w:val="both"/>
        <w:rPr>
          <w:rFonts w:cs="Tahoma"/>
        </w:rPr>
      </w:pPr>
      <w:r w:rsidRPr="002121C5">
        <w:rPr>
          <w:rFonts w:cs="Tahoma"/>
        </w:rPr>
        <w:t xml:space="preserve">Staveniště se nachází uvnitř zahrady MŠ, nevyžaduje zábory veřejného prostranství. </w:t>
      </w:r>
    </w:p>
    <w:p w:rsidR="00221CCC" w:rsidRPr="002121C5" w:rsidRDefault="00221CCC" w:rsidP="0057394E">
      <w:pPr>
        <w:spacing w:line="288" w:lineRule="auto"/>
        <w:jc w:val="both"/>
        <w:rPr>
          <w:rFonts w:cs="Tahoma"/>
          <w:b/>
        </w:rPr>
      </w:pPr>
      <w:r w:rsidRPr="002121C5">
        <w:rPr>
          <w:rFonts w:cs="Tahoma"/>
          <w:b/>
        </w:rPr>
        <w:t>g) Maximální produkovaná množství a druhy odpadů a emisí při výstavbě, jejich likvidace</w:t>
      </w:r>
    </w:p>
    <w:p w:rsidR="00221CCC" w:rsidRPr="002121C5" w:rsidRDefault="00221CCC" w:rsidP="0057394E">
      <w:pPr>
        <w:spacing w:line="288" w:lineRule="auto"/>
        <w:jc w:val="both"/>
        <w:rPr>
          <w:rFonts w:cs="Tahoma"/>
        </w:rPr>
      </w:pPr>
      <w:r w:rsidRPr="002121C5">
        <w:rPr>
          <w:rFonts w:cs="Tahoma"/>
        </w:rPr>
        <w:t>S veškerým odpadem vzniklým při realizaci stavby bude nakládáno dle zákona O odpadech č. 185/2001 Sb. a jeho pozdějších změn. Odvoz odpadu bude zajišťovat dodavatel stavby. Ke kolaudačnímu souhlasu budou předloženy zhotovitelem stavby doklady o způsobu odstranění odpadů ze staveniště stavby.</w:t>
      </w:r>
    </w:p>
    <w:p w:rsidR="00221CCC" w:rsidRPr="002121C5" w:rsidRDefault="00221CCC" w:rsidP="0057394E">
      <w:pPr>
        <w:spacing w:line="288" w:lineRule="auto"/>
        <w:jc w:val="both"/>
        <w:rPr>
          <w:rFonts w:cs="Tahoma"/>
        </w:rPr>
      </w:pPr>
      <w:r w:rsidRPr="002121C5">
        <w:rPr>
          <w:rFonts w:cs="Tahoma"/>
        </w:rPr>
        <w:t xml:space="preserve">Při stavební činnosti budou používané výrobky a materiály s atesty o nezávadnosti pro zdraví i životní prostředí. Stavbou vznikne odpad dle níže uvedené tabulky. Část zeminy z výkopu bude použita v rámci terénních modelací.  Se vzniklým odpadem bude nakládáno dle níže uvedené tabulky.  Odpad bude plynule odvážen. </w:t>
      </w:r>
    </w:p>
    <w:p w:rsidR="00221CCC" w:rsidRPr="002121C5" w:rsidRDefault="00221CCC" w:rsidP="0057394E">
      <w:pPr>
        <w:widowControl w:val="0"/>
        <w:tabs>
          <w:tab w:val="left" w:pos="177"/>
          <w:tab w:val="right" w:pos="9326"/>
        </w:tabs>
        <w:autoSpaceDE w:val="0"/>
        <w:spacing w:line="288" w:lineRule="auto"/>
        <w:jc w:val="both"/>
        <w:rPr>
          <w:rFonts w:cs="Tahoma"/>
          <w:u w:val="single"/>
        </w:rPr>
      </w:pPr>
      <w:r w:rsidRPr="002121C5">
        <w:rPr>
          <w:rFonts w:cs="Tahoma"/>
          <w:u w:val="single"/>
        </w:rPr>
        <w:t>Kategorizace odpadů vzniklých při realizaci stavby dle katalogu odpadů vyhlášky č. 381/2001 Sb.:</w:t>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17 01 07</w:t>
      </w:r>
      <w:r w:rsidRPr="002121C5">
        <w:rPr>
          <w:rFonts w:cs="Tahoma"/>
        </w:rPr>
        <w:tab/>
        <w:t xml:space="preserve">Směsi nebo frakce bet., cihel, </w:t>
      </w:r>
      <w:r w:rsidRPr="002121C5">
        <w:rPr>
          <w:rFonts w:cs="Tahoma"/>
        </w:rPr>
        <w:tab/>
      </w:r>
      <w:r w:rsidRPr="002121C5">
        <w:rPr>
          <w:rFonts w:cs="Tahoma"/>
        </w:rPr>
        <w:tab/>
      </w:r>
      <w:r w:rsidRPr="002121C5">
        <w:rPr>
          <w:rFonts w:cs="Tahoma"/>
        </w:rPr>
        <w:tab/>
        <w:t>226t</w:t>
      </w:r>
      <w:r w:rsidRPr="002121C5">
        <w:rPr>
          <w:rFonts w:cs="Tahoma"/>
        </w:rPr>
        <w:tab/>
      </w:r>
      <w:r w:rsidRPr="002121C5">
        <w:rPr>
          <w:rFonts w:cs="Tahoma"/>
        </w:rPr>
        <w:tab/>
        <w:t>řízená skládka</w:t>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ab/>
      </w:r>
      <w:r w:rsidRPr="002121C5">
        <w:rPr>
          <w:rFonts w:cs="Tahoma"/>
        </w:rPr>
        <w:tab/>
        <w:t xml:space="preserve">ker. </w:t>
      </w:r>
      <w:proofErr w:type="gramStart"/>
      <w:r w:rsidRPr="002121C5">
        <w:rPr>
          <w:rFonts w:cs="Tahoma"/>
        </w:rPr>
        <w:t>výr</w:t>
      </w:r>
      <w:proofErr w:type="gramEnd"/>
      <w:r w:rsidRPr="002121C5">
        <w:rPr>
          <w:rFonts w:cs="Tahoma"/>
        </w:rPr>
        <w:t>.</w:t>
      </w:r>
      <w:proofErr w:type="gramStart"/>
      <w:r w:rsidRPr="002121C5">
        <w:rPr>
          <w:rFonts w:cs="Tahoma"/>
        </w:rPr>
        <w:t>neuved</w:t>
      </w:r>
      <w:proofErr w:type="gramEnd"/>
      <w:r w:rsidRPr="002121C5">
        <w:rPr>
          <w:rFonts w:cs="Tahoma"/>
        </w:rPr>
        <w:t xml:space="preserve"> pod č. 17 01 06</w:t>
      </w:r>
      <w:r w:rsidRPr="002121C5">
        <w:rPr>
          <w:rFonts w:cs="Tahoma"/>
        </w:rPr>
        <w:tab/>
      </w:r>
      <w:r w:rsidRPr="002121C5">
        <w:rPr>
          <w:rFonts w:cs="Tahoma"/>
        </w:rPr>
        <w:tab/>
      </w:r>
      <w:r w:rsidRPr="002121C5">
        <w:rPr>
          <w:rFonts w:cs="Tahoma"/>
        </w:rPr>
        <w:tab/>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17 02 01</w:t>
      </w:r>
      <w:r w:rsidRPr="002121C5">
        <w:rPr>
          <w:rFonts w:cs="Tahoma"/>
        </w:rPr>
        <w:tab/>
        <w:t>dřevo</w:t>
      </w:r>
      <w:r w:rsidRPr="002121C5">
        <w:rPr>
          <w:rFonts w:cs="Tahoma"/>
        </w:rPr>
        <w:tab/>
      </w:r>
      <w:r w:rsidRPr="002121C5">
        <w:rPr>
          <w:rFonts w:cs="Tahoma"/>
        </w:rPr>
        <w:tab/>
      </w:r>
      <w:r w:rsidRPr="002121C5">
        <w:rPr>
          <w:rFonts w:cs="Tahoma"/>
        </w:rPr>
        <w:tab/>
      </w:r>
      <w:r w:rsidRPr="002121C5">
        <w:rPr>
          <w:rFonts w:cs="Tahoma"/>
        </w:rPr>
        <w:tab/>
      </w:r>
      <w:r w:rsidRPr="002121C5">
        <w:rPr>
          <w:rFonts w:cs="Tahoma"/>
        </w:rPr>
        <w:tab/>
      </w:r>
      <w:r w:rsidRPr="002121C5">
        <w:rPr>
          <w:rFonts w:cs="Tahoma"/>
        </w:rPr>
        <w:tab/>
        <w:t>0,4t</w:t>
      </w:r>
      <w:r w:rsidRPr="002121C5">
        <w:rPr>
          <w:rFonts w:cs="Tahoma"/>
        </w:rPr>
        <w:tab/>
      </w:r>
      <w:r w:rsidRPr="002121C5">
        <w:rPr>
          <w:rFonts w:cs="Tahoma"/>
        </w:rPr>
        <w:tab/>
        <w:t>řízená skládka</w:t>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17 02 03</w:t>
      </w:r>
      <w:r w:rsidRPr="002121C5">
        <w:rPr>
          <w:rFonts w:cs="Tahoma"/>
        </w:rPr>
        <w:tab/>
        <w:t>plasty</w:t>
      </w:r>
      <w:r w:rsidRPr="002121C5">
        <w:rPr>
          <w:rFonts w:cs="Tahoma"/>
        </w:rPr>
        <w:tab/>
      </w:r>
      <w:r w:rsidRPr="002121C5">
        <w:rPr>
          <w:rFonts w:cs="Tahoma"/>
        </w:rPr>
        <w:tab/>
      </w:r>
      <w:r w:rsidRPr="002121C5">
        <w:rPr>
          <w:rFonts w:cs="Tahoma"/>
        </w:rPr>
        <w:tab/>
      </w:r>
      <w:r w:rsidRPr="002121C5">
        <w:rPr>
          <w:rFonts w:cs="Tahoma"/>
        </w:rPr>
        <w:tab/>
      </w:r>
      <w:r w:rsidRPr="002121C5">
        <w:rPr>
          <w:rFonts w:cs="Tahoma"/>
        </w:rPr>
        <w:tab/>
      </w:r>
      <w:r w:rsidRPr="002121C5">
        <w:rPr>
          <w:rFonts w:cs="Tahoma"/>
        </w:rPr>
        <w:tab/>
        <w:t>0,01t</w:t>
      </w:r>
      <w:r w:rsidRPr="002121C5">
        <w:rPr>
          <w:rFonts w:cs="Tahoma"/>
        </w:rPr>
        <w:tab/>
      </w:r>
      <w:r w:rsidRPr="002121C5">
        <w:rPr>
          <w:rFonts w:cs="Tahoma"/>
        </w:rPr>
        <w:tab/>
        <w:t>recyklace</w:t>
      </w:r>
      <w:r w:rsidRPr="002121C5">
        <w:rPr>
          <w:rFonts w:cs="Tahoma"/>
        </w:rPr>
        <w:tab/>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17 03 02</w:t>
      </w:r>
      <w:r w:rsidRPr="002121C5">
        <w:rPr>
          <w:rFonts w:cs="Tahoma"/>
        </w:rPr>
        <w:tab/>
        <w:t>asfalt neobsahující dehet</w:t>
      </w:r>
      <w:r w:rsidRPr="002121C5">
        <w:rPr>
          <w:rFonts w:cs="Tahoma"/>
        </w:rPr>
        <w:tab/>
      </w:r>
      <w:r w:rsidRPr="002121C5">
        <w:rPr>
          <w:rFonts w:cs="Tahoma"/>
        </w:rPr>
        <w:tab/>
      </w:r>
      <w:r w:rsidRPr="002121C5">
        <w:rPr>
          <w:rFonts w:cs="Tahoma"/>
        </w:rPr>
        <w:tab/>
      </w:r>
      <w:r w:rsidRPr="002121C5">
        <w:rPr>
          <w:rFonts w:cs="Tahoma"/>
        </w:rPr>
        <w:tab/>
        <w:t>3,5t</w:t>
      </w:r>
      <w:r w:rsidRPr="002121C5">
        <w:rPr>
          <w:rFonts w:cs="Tahoma"/>
        </w:rPr>
        <w:tab/>
      </w:r>
      <w:r w:rsidRPr="002121C5">
        <w:rPr>
          <w:rFonts w:cs="Tahoma"/>
        </w:rPr>
        <w:tab/>
        <w:t>řízená skládka</w:t>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17 04 05</w:t>
      </w:r>
      <w:r w:rsidRPr="002121C5">
        <w:rPr>
          <w:rFonts w:cs="Tahoma"/>
        </w:rPr>
        <w:tab/>
        <w:t>železo anebo ocel</w:t>
      </w:r>
      <w:r w:rsidRPr="002121C5">
        <w:rPr>
          <w:rFonts w:cs="Tahoma"/>
        </w:rPr>
        <w:tab/>
      </w:r>
      <w:r w:rsidRPr="002121C5">
        <w:rPr>
          <w:rFonts w:cs="Tahoma"/>
        </w:rPr>
        <w:tab/>
      </w:r>
      <w:r w:rsidRPr="002121C5">
        <w:rPr>
          <w:rFonts w:cs="Tahoma"/>
        </w:rPr>
        <w:tab/>
      </w:r>
      <w:r w:rsidRPr="002121C5">
        <w:rPr>
          <w:rFonts w:cs="Tahoma"/>
        </w:rPr>
        <w:tab/>
        <w:t>0,1t</w:t>
      </w:r>
      <w:r w:rsidRPr="002121C5">
        <w:rPr>
          <w:rFonts w:cs="Tahoma"/>
        </w:rPr>
        <w:tab/>
      </w:r>
      <w:r w:rsidRPr="002121C5">
        <w:rPr>
          <w:rFonts w:cs="Tahoma"/>
        </w:rPr>
        <w:tab/>
        <w:t>řízená skládka</w:t>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 xml:space="preserve">15 01 </w:t>
      </w:r>
      <w:proofErr w:type="spellStart"/>
      <w:r w:rsidRPr="002121C5">
        <w:rPr>
          <w:rFonts w:cs="Tahoma"/>
        </w:rPr>
        <w:t>01</w:t>
      </w:r>
      <w:proofErr w:type="spellEnd"/>
      <w:r w:rsidRPr="002121C5">
        <w:rPr>
          <w:rFonts w:cs="Tahoma"/>
        </w:rPr>
        <w:tab/>
        <w:t>papírové a lepenkové obaly</w:t>
      </w:r>
      <w:r w:rsidRPr="002121C5">
        <w:rPr>
          <w:rFonts w:cs="Tahoma"/>
        </w:rPr>
        <w:tab/>
      </w:r>
      <w:r w:rsidRPr="002121C5">
        <w:rPr>
          <w:rFonts w:cs="Tahoma"/>
        </w:rPr>
        <w:tab/>
      </w:r>
      <w:r w:rsidRPr="002121C5">
        <w:rPr>
          <w:rFonts w:cs="Tahoma"/>
        </w:rPr>
        <w:tab/>
        <w:t>0,1t</w:t>
      </w:r>
      <w:r w:rsidRPr="002121C5">
        <w:rPr>
          <w:rFonts w:cs="Tahoma"/>
        </w:rPr>
        <w:tab/>
      </w:r>
      <w:r w:rsidRPr="002121C5">
        <w:rPr>
          <w:rFonts w:cs="Tahoma"/>
        </w:rPr>
        <w:tab/>
        <w:t>recyklace</w:t>
      </w:r>
    </w:p>
    <w:p w:rsidR="00221CCC" w:rsidRPr="002121C5" w:rsidRDefault="00221CCC" w:rsidP="0057394E">
      <w:pPr>
        <w:widowControl w:val="0"/>
        <w:tabs>
          <w:tab w:val="left" w:pos="540"/>
          <w:tab w:val="left" w:pos="1440"/>
          <w:tab w:val="left" w:pos="2160"/>
        </w:tabs>
        <w:autoSpaceDE w:val="0"/>
        <w:autoSpaceDN w:val="0"/>
        <w:adjustRightInd w:val="0"/>
        <w:spacing w:line="288" w:lineRule="auto"/>
        <w:jc w:val="both"/>
        <w:rPr>
          <w:rFonts w:cs="Tahoma"/>
        </w:rPr>
      </w:pPr>
      <w:r w:rsidRPr="002121C5">
        <w:rPr>
          <w:rFonts w:cs="Tahoma"/>
        </w:rPr>
        <w:t>15 01 02</w:t>
      </w:r>
      <w:r w:rsidRPr="002121C5">
        <w:rPr>
          <w:rFonts w:cs="Tahoma"/>
        </w:rPr>
        <w:tab/>
        <w:t>plastové obaly</w:t>
      </w:r>
      <w:r w:rsidRPr="002121C5">
        <w:rPr>
          <w:rFonts w:cs="Tahoma"/>
        </w:rPr>
        <w:tab/>
      </w:r>
      <w:r w:rsidRPr="002121C5">
        <w:rPr>
          <w:rFonts w:cs="Tahoma"/>
        </w:rPr>
        <w:tab/>
      </w:r>
      <w:r w:rsidRPr="002121C5">
        <w:rPr>
          <w:rFonts w:cs="Tahoma"/>
        </w:rPr>
        <w:tab/>
      </w:r>
      <w:r w:rsidRPr="002121C5">
        <w:rPr>
          <w:rFonts w:cs="Tahoma"/>
        </w:rPr>
        <w:tab/>
      </w:r>
      <w:r w:rsidRPr="002121C5">
        <w:rPr>
          <w:rFonts w:cs="Tahoma"/>
        </w:rPr>
        <w:tab/>
        <w:t>0,1t</w:t>
      </w:r>
      <w:r w:rsidRPr="002121C5">
        <w:rPr>
          <w:rFonts w:cs="Tahoma"/>
        </w:rPr>
        <w:tab/>
      </w:r>
      <w:r w:rsidRPr="002121C5">
        <w:rPr>
          <w:rFonts w:cs="Tahoma"/>
        </w:rPr>
        <w:tab/>
        <w:t>recyklace</w:t>
      </w:r>
    </w:p>
    <w:p w:rsidR="00221CCC" w:rsidRPr="002121C5" w:rsidRDefault="00221CCC" w:rsidP="0057394E">
      <w:pPr>
        <w:widowControl w:val="0"/>
        <w:tabs>
          <w:tab w:val="left" w:pos="537"/>
          <w:tab w:val="left" w:pos="1440"/>
          <w:tab w:val="left" w:pos="2160"/>
        </w:tabs>
        <w:autoSpaceDE w:val="0"/>
        <w:autoSpaceDN w:val="0"/>
        <w:adjustRightInd w:val="0"/>
        <w:spacing w:line="288" w:lineRule="auto"/>
        <w:jc w:val="both"/>
        <w:rPr>
          <w:rFonts w:cs="Tahoma"/>
        </w:rPr>
      </w:pPr>
      <w:r w:rsidRPr="002121C5">
        <w:rPr>
          <w:rFonts w:cs="Tahoma"/>
        </w:rPr>
        <w:t xml:space="preserve">Odpady vzniklé při výstavbě budou uloženy na řízenou skládku, v případě plastových obalů se bude jednat o recyklaci odpadu. </w:t>
      </w:r>
    </w:p>
    <w:p w:rsidR="00221CCC" w:rsidRPr="002121C5" w:rsidRDefault="00221CCC" w:rsidP="0057394E">
      <w:pPr>
        <w:spacing w:line="288" w:lineRule="auto"/>
        <w:jc w:val="both"/>
        <w:rPr>
          <w:rFonts w:cs="Tahoma"/>
          <w:b/>
        </w:rPr>
      </w:pPr>
      <w:r w:rsidRPr="002121C5">
        <w:rPr>
          <w:rFonts w:cs="Tahoma"/>
          <w:b/>
        </w:rPr>
        <w:t xml:space="preserve">h) Bilance zemních prací, požadavky na přísun nebo </w:t>
      </w:r>
      <w:proofErr w:type="spellStart"/>
      <w:r w:rsidRPr="002121C5">
        <w:rPr>
          <w:rFonts w:cs="Tahoma"/>
          <w:b/>
        </w:rPr>
        <w:t>deponie</w:t>
      </w:r>
      <w:proofErr w:type="spellEnd"/>
      <w:r w:rsidRPr="002121C5">
        <w:rPr>
          <w:rFonts w:cs="Tahoma"/>
          <w:b/>
        </w:rPr>
        <w:t xml:space="preserve"> zemin</w:t>
      </w:r>
    </w:p>
    <w:p w:rsidR="00221CCC" w:rsidRPr="002121C5" w:rsidRDefault="00221CCC" w:rsidP="0057394E">
      <w:pPr>
        <w:spacing w:line="288" w:lineRule="auto"/>
        <w:jc w:val="both"/>
        <w:rPr>
          <w:rFonts w:cs="Tahoma"/>
        </w:rPr>
      </w:pPr>
      <w:r w:rsidRPr="002121C5">
        <w:rPr>
          <w:rFonts w:cs="Tahoma"/>
        </w:rPr>
        <w:t>Pro tuto PD bezpředmětná část.</w:t>
      </w:r>
    </w:p>
    <w:p w:rsidR="00221CCC" w:rsidRPr="002121C5" w:rsidRDefault="00221CCC" w:rsidP="0057394E">
      <w:pPr>
        <w:spacing w:line="288" w:lineRule="auto"/>
        <w:jc w:val="both"/>
        <w:rPr>
          <w:rFonts w:cs="Tahoma"/>
          <w:b/>
        </w:rPr>
      </w:pPr>
      <w:r w:rsidRPr="002121C5">
        <w:rPr>
          <w:rFonts w:cs="Tahoma"/>
          <w:b/>
        </w:rPr>
        <w:t>i) Ochrana životního prostředí při výstavbě</w:t>
      </w:r>
    </w:p>
    <w:p w:rsidR="00221CCC" w:rsidRPr="002121C5" w:rsidRDefault="00221CCC" w:rsidP="0057394E">
      <w:pPr>
        <w:spacing w:line="288" w:lineRule="auto"/>
        <w:jc w:val="both"/>
        <w:rPr>
          <w:rFonts w:cs="Tahoma"/>
        </w:rPr>
      </w:pPr>
      <w:r w:rsidRPr="002121C5">
        <w:rPr>
          <w:rFonts w:cs="Tahoma"/>
        </w:rPr>
        <w:t>Stavba při realizaci nevyvolá negativní vliv na okolní stavby a pozemky. V průběhu stavby dojde ke krátkodobému negativnímu vlivu staveniště na okolní stavby, který se projeví malým zvýšením hluku. Zhotovitel je povinen přijmout opatření, aby splňoval hygienické limity pro venkovní prostředí staveb, především dodržení hygienických limitů pro hluk ze stavební činnosti dle § 12 odst. 6 a přílohy č.</w:t>
      </w:r>
      <w:r w:rsidR="00D224AE" w:rsidRPr="002121C5">
        <w:rPr>
          <w:rFonts w:cs="Tahoma"/>
        </w:rPr>
        <w:t xml:space="preserve"> </w:t>
      </w:r>
      <w:r w:rsidRPr="002121C5">
        <w:rPr>
          <w:rFonts w:cs="Tahoma"/>
        </w:rPr>
        <w:t>3 části B nařízení vlády č. 272/2011 Sb., o ochraně zdraví před nepříznivými účinky hluku a vibracím.</w:t>
      </w:r>
    </w:p>
    <w:p w:rsidR="00221CCC" w:rsidRPr="002121C5" w:rsidRDefault="00221CCC" w:rsidP="0057394E">
      <w:pPr>
        <w:widowControl w:val="0"/>
        <w:tabs>
          <w:tab w:val="left" w:pos="537"/>
          <w:tab w:val="left" w:pos="1440"/>
          <w:tab w:val="left" w:pos="2160"/>
        </w:tabs>
        <w:autoSpaceDE w:val="0"/>
        <w:autoSpaceDN w:val="0"/>
        <w:adjustRightInd w:val="0"/>
        <w:spacing w:line="288" w:lineRule="auto"/>
        <w:jc w:val="both"/>
        <w:rPr>
          <w:rFonts w:cs="Tahoma"/>
        </w:rPr>
      </w:pPr>
      <w:r w:rsidRPr="002121C5">
        <w:rPr>
          <w:rFonts w:cs="Tahoma"/>
        </w:rPr>
        <w:t>S veškerým odpadem vzniklým při realizaci stavby bude nakládáno dle zákona O odpadech č. 185/2001 Sb. a jeho pozdějších změn.</w:t>
      </w:r>
    </w:p>
    <w:p w:rsidR="00221CCC" w:rsidRPr="002121C5" w:rsidRDefault="00221CCC" w:rsidP="0057394E">
      <w:pPr>
        <w:widowControl w:val="0"/>
        <w:tabs>
          <w:tab w:val="left" w:pos="537"/>
          <w:tab w:val="left" w:pos="1440"/>
          <w:tab w:val="left" w:pos="2160"/>
        </w:tabs>
        <w:autoSpaceDE w:val="0"/>
        <w:autoSpaceDN w:val="0"/>
        <w:adjustRightInd w:val="0"/>
        <w:spacing w:line="288" w:lineRule="auto"/>
        <w:jc w:val="both"/>
        <w:rPr>
          <w:rFonts w:cs="Tahoma"/>
        </w:rPr>
      </w:pPr>
      <w:r w:rsidRPr="002121C5">
        <w:rPr>
          <w:rFonts w:cs="Tahoma"/>
        </w:rPr>
        <w:t xml:space="preserve">Pro omezení exhalací při stavební činnosti vlivem používání stavebních strojů a vozidel, je nutné dbát na dobrý technický stav mechanizmů. Důležité je udržovat stroje v dobrém stavu pravidelnými prohlídkami. Zhotovitel stavebních prací musí zajistit pravidelnou kontrolu stavebních strojů, v případě kontaminace zeminy ropnými látkami, musí zhotovitel kontaminovanou zeminu zlikvidovat dle zákona O odpadech č. 185/2001 Sb. </w:t>
      </w:r>
    </w:p>
    <w:p w:rsidR="00221CCC" w:rsidRPr="002121C5" w:rsidRDefault="00221CCC" w:rsidP="0057394E">
      <w:pPr>
        <w:widowControl w:val="0"/>
        <w:tabs>
          <w:tab w:val="left" w:pos="537"/>
          <w:tab w:val="left" w:pos="1440"/>
          <w:tab w:val="left" w:pos="2160"/>
        </w:tabs>
        <w:autoSpaceDE w:val="0"/>
        <w:autoSpaceDN w:val="0"/>
        <w:adjustRightInd w:val="0"/>
        <w:spacing w:line="288" w:lineRule="auto"/>
        <w:jc w:val="both"/>
        <w:rPr>
          <w:rFonts w:cs="Tahoma"/>
        </w:rPr>
      </w:pPr>
      <w:r w:rsidRPr="002121C5">
        <w:rPr>
          <w:rFonts w:cs="Tahoma"/>
        </w:rPr>
        <w:t>Šíření prachu při stavební činnosti je nutné omezit např. kropením, apod.</w:t>
      </w:r>
    </w:p>
    <w:p w:rsidR="00221CCC" w:rsidRPr="002121C5" w:rsidRDefault="00221CCC" w:rsidP="0057394E">
      <w:pPr>
        <w:spacing w:line="288" w:lineRule="auto"/>
        <w:jc w:val="both"/>
        <w:rPr>
          <w:rFonts w:cs="Tahoma"/>
          <w:b/>
        </w:rPr>
      </w:pPr>
      <w:r w:rsidRPr="002121C5">
        <w:rPr>
          <w:rFonts w:cs="Tahoma"/>
          <w:b/>
        </w:rPr>
        <w:t>j) Zásady bezpečnosti a ochrany zdraví při práci na staveništi, posouzení potřeby koordinátora bezpečnosti a ochrany zdraví při práci podle jiných právních předpisů</w:t>
      </w:r>
    </w:p>
    <w:p w:rsidR="00221CCC" w:rsidRPr="002121C5" w:rsidRDefault="00221CCC" w:rsidP="0057394E">
      <w:pPr>
        <w:spacing w:line="288" w:lineRule="auto"/>
        <w:jc w:val="both"/>
        <w:rPr>
          <w:rFonts w:cs="Tahoma"/>
          <w:b/>
        </w:rPr>
      </w:pPr>
      <w:r w:rsidRPr="002121C5">
        <w:rPr>
          <w:rFonts w:cs="Tahoma"/>
        </w:rPr>
        <w:t xml:space="preserve">Při provádění stavby a užívání objektů je nutné dodržovat závazné předpisy týkající se bezpečnosti práce a ochrany zdraví, a to zejména: </w:t>
      </w:r>
      <w:r w:rsidRPr="002121C5">
        <w:rPr>
          <w:rFonts w:cs="Tahoma"/>
          <w:b/>
        </w:rPr>
        <w:t xml:space="preserve">Zákon o zajištění dalších podmínek bezpečnosti a ochrany zdraví při práci Sb. č. 309/2006 v platném znění a </w:t>
      </w:r>
      <w:r w:rsidRPr="002121C5">
        <w:rPr>
          <w:rFonts w:cs="Tahoma"/>
          <w:b/>
          <w:bCs/>
        </w:rPr>
        <w:t>Nařízení vlády o bližších minimálních požadavcích na bezpečnost a ochranu zdraví při práci na staveništích</w:t>
      </w:r>
      <w:r w:rsidRPr="002121C5">
        <w:rPr>
          <w:rFonts w:cs="Tahoma"/>
          <w:b/>
        </w:rPr>
        <w:t xml:space="preserve"> nařízení vlády 591/2006 Sb. v platném znění. </w:t>
      </w:r>
    </w:p>
    <w:p w:rsidR="00221CCC" w:rsidRPr="002121C5" w:rsidRDefault="00221CCC" w:rsidP="0057394E">
      <w:pPr>
        <w:spacing w:line="288" w:lineRule="auto"/>
        <w:jc w:val="both"/>
        <w:rPr>
          <w:rFonts w:cs="Tahoma"/>
        </w:rPr>
      </w:pPr>
      <w:r w:rsidRPr="002121C5">
        <w:rPr>
          <w:rFonts w:cs="Tahoma"/>
        </w:rPr>
        <w:lastRenderedPageBreak/>
        <w:t xml:space="preserve">Dodavatel je povinen trvale zajistit na pracovišti pověřeného pracovníka, který bude zodpovědný </w:t>
      </w:r>
      <w:r w:rsidRPr="002121C5">
        <w:rPr>
          <w:rFonts w:cs="Tahoma"/>
        </w:rPr>
        <w:br/>
        <w:t>za výkon díla a bude v dostatečném rozsahu seznámen se situací na díle (na pracovišti).</w:t>
      </w:r>
    </w:p>
    <w:p w:rsidR="00221CCC" w:rsidRPr="002121C5" w:rsidRDefault="00221CCC" w:rsidP="0057394E">
      <w:pPr>
        <w:spacing w:line="288" w:lineRule="auto"/>
        <w:jc w:val="both"/>
        <w:rPr>
          <w:rFonts w:cs="Tahoma"/>
        </w:rPr>
      </w:pPr>
      <w:r w:rsidRPr="002121C5">
        <w:rPr>
          <w:rFonts w:cs="Tahoma"/>
        </w:rPr>
        <w:t>Zhotovitel je povinen vést evidenci pracovníků na stavbě. Je povinen vybavit všechny pracovníky, kteří vstupují na staveniště stavby, osobními ochrannými prostředky odpovídajícími ohrožení, které vyplývá z prováděných prací.</w:t>
      </w:r>
    </w:p>
    <w:p w:rsidR="00221CCC" w:rsidRPr="002121C5" w:rsidRDefault="00221CCC" w:rsidP="0057394E">
      <w:pPr>
        <w:autoSpaceDE w:val="0"/>
        <w:autoSpaceDN w:val="0"/>
        <w:adjustRightInd w:val="0"/>
        <w:spacing w:line="288" w:lineRule="auto"/>
        <w:jc w:val="both"/>
        <w:rPr>
          <w:rFonts w:cs="Tahoma"/>
        </w:rPr>
      </w:pPr>
      <w:r w:rsidRPr="002121C5">
        <w:rPr>
          <w:rFonts w:cs="Tahoma"/>
        </w:rPr>
        <w:t>Dodavatel je povinen vést stavební deník ode dne zahájení stavby (předání staveniště). Dále je povinen používat předepsané OOPP, předložit doklady o školení zaměstnanců, doklady o kontrolách a revizích používaných pracovních pomůcek, nářadí a zařízení a zpracovat rizika, jež vytváří.</w:t>
      </w:r>
    </w:p>
    <w:p w:rsidR="00221CCC" w:rsidRPr="002121C5" w:rsidRDefault="00221CCC" w:rsidP="0057394E">
      <w:pPr>
        <w:autoSpaceDE w:val="0"/>
        <w:autoSpaceDN w:val="0"/>
        <w:adjustRightInd w:val="0"/>
        <w:spacing w:line="288" w:lineRule="auto"/>
        <w:jc w:val="both"/>
        <w:rPr>
          <w:rFonts w:cs="Tahoma"/>
        </w:rPr>
      </w:pPr>
      <w:r w:rsidRPr="002121C5">
        <w:rPr>
          <w:rFonts w:cs="Tahoma"/>
        </w:rPr>
        <w:t>Posouzení potřeby přítomnosti koordinátora BOZP dle § 15 zákona č. 309/2006 Sb.:</w:t>
      </w:r>
    </w:p>
    <w:p w:rsidR="00221CCC" w:rsidRPr="002121C5" w:rsidRDefault="00221CCC" w:rsidP="00AA5DBA">
      <w:pPr>
        <w:pStyle w:val="Odstavecseseznamem"/>
        <w:numPr>
          <w:ilvl w:val="0"/>
          <w:numId w:val="25"/>
        </w:numPr>
        <w:autoSpaceDE w:val="0"/>
        <w:autoSpaceDN w:val="0"/>
        <w:adjustRightInd w:val="0"/>
        <w:spacing w:after="0" w:line="240" w:lineRule="auto"/>
        <w:rPr>
          <w:rFonts w:ascii="Arial Narrow" w:hAnsi="Arial Narrow" w:cs="Tahoma"/>
        </w:rPr>
      </w:pPr>
      <w:r w:rsidRPr="002121C5">
        <w:rPr>
          <w:rFonts w:ascii="Arial Narrow" w:hAnsi="Arial Narrow" w:cs="Tahoma"/>
        </w:rPr>
        <w:t>na stavbě nebude pracovat současně více jak 20 fyzických osob po dobu delší než 1 den</w:t>
      </w:r>
    </w:p>
    <w:p w:rsidR="00221CCC" w:rsidRPr="002121C5" w:rsidRDefault="00221CCC" w:rsidP="00AA5DBA">
      <w:pPr>
        <w:pStyle w:val="Odstavecseseznamem"/>
        <w:numPr>
          <w:ilvl w:val="0"/>
          <w:numId w:val="25"/>
        </w:numPr>
        <w:autoSpaceDE w:val="0"/>
        <w:autoSpaceDN w:val="0"/>
        <w:adjustRightInd w:val="0"/>
        <w:spacing w:after="0" w:line="240" w:lineRule="auto"/>
        <w:rPr>
          <w:rFonts w:ascii="Arial Narrow" w:hAnsi="Arial Narrow" w:cs="Tahoma"/>
        </w:rPr>
      </w:pPr>
      <w:r w:rsidRPr="002121C5">
        <w:rPr>
          <w:rFonts w:ascii="Arial Narrow" w:hAnsi="Arial Narrow" w:cs="Tahoma"/>
        </w:rPr>
        <w:t>celkový plánovaný objem prací a činností během realizace stavby nepřesáhne 500 pracovních dnů v přepočtu na 1 osobu</w:t>
      </w:r>
    </w:p>
    <w:p w:rsidR="00221CCC" w:rsidRPr="002121C5" w:rsidRDefault="00221CCC" w:rsidP="00AA5DBA">
      <w:pPr>
        <w:pStyle w:val="Odstavecseseznamem"/>
        <w:numPr>
          <w:ilvl w:val="0"/>
          <w:numId w:val="25"/>
        </w:numPr>
        <w:autoSpaceDE w:val="0"/>
        <w:autoSpaceDN w:val="0"/>
        <w:adjustRightInd w:val="0"/>
        <w:spacing w:after="0" w:line="240" w:lineRule="auto"/>
        <w:rPr>
          <w:rFonts w:ascii="Arial Narrow" w:hAnsi="Arial Narrow" w:cs="Tahoma"/>
        </w:rPr>
      </w:pPr>
      <w:r w:rsidRPr="002121C5">
        <w:rPr>
          <w:rFonts w:ascii="Arial Narrow" w:hAnsi="Arial Narrow" w:cs="Tahoma"/>
        </w:rPr>
        <w:t>na stavbě nebudou práce se zvýšeným rizikem dle nařízení vlády č. 591/2006 Sb.</w:t>
      </w:r>
    </w:p>
    <w:p w:rsidR="00221CCC" w:rsidRPr="002121C5" w:rsidRDefault="00221CCC" w:rsidP="0057394E">
      <w:pPr>
        <w:autoSpaceDE w:val="0"/>
        <w:autoSpaceDN w:val="0"/>
        <w:adjustRightInd w:val="0"/>
        <w:spacing w:after="0" w:line="288" w:lineRule="auto"/>
        <w:jc w:val="both"/>
        <w:rPr>
          <w:rFonts w:cs="Tahoma"/>
        </w:rPr>
      </w:pPr>
      <w:r w:rsidRPr="002121C5">
        <w:rPr>
          <w:rFonts w:cs="Tahoma"/>
        </w:rPr>
        <w:t>Z výše uvedené analýzy vyplývá, že potřeba přítomnosti koordinátora BOZP nenastává.</w:t>
      </w:r>
    </w:p>
    <w:p w:rsidR="00221CCC" w:rsidRPr="002121C5" w:rsidRDefault="00221CCC" w:rsidP="0057394E">
      <w:pPr>
        <w:autoSpaceDE w:val="0"/>
        <w:autoSpaceDN w:val="0"/>
        <w:adjustRightInd w:val="0"/>
        <w:spacing w:after="0" w:line="288" w:lineRule="auto"/>
        <w:jc w:val="both"/>
        <w:rPr>
          <w:rFonts w:cs="Tahoma"/>
        </w:rPr>
      </w:pPr>
    </w:p>
    <w:p w:rsidR="00221CCC" w:rsidRPr="002121C5" w:rsidRDefault="00221CCC" w:rsidP="0057394E">
      <w:pPr>
        <w:spacing w:line="288" w:lineRule="auto"/>
        <w:jc w:val="both"/>
        <w:rPr>
          <w:rFonts w:cs="Tahoma"/>
          <w:b/>
        </w:rPr>
      </w:pPr>
      <w:r w:rsidRPr="002121C5">
        <w:rPr>
          <w:rFonts w:cs="Tahoma"/>
          <w:b/>
        </w:rPr>
        <w:t>k) Úpravy pro bezbariérové užívání výstavbou dotčených staveb</w:t>
      </w:r>
    </w:p>
    <w:p w:rsidR="00221CCC" w:rsidRPr="002121C5" w:rsidRDefault="00221CCC" w:rsidP="0057394E">
      <w:pPr>
        <w:spacing w:line="288" w:lineRule="auto"/>
        <w:jc w:val="both"/>
        <w:rPr>
          <w:rFonts w:cs="Tahoma"/>
        </w:rPr>
      </w:pPr>
      <w:r w:rsidRPr="002121C5">
        <w:rPr>
          <w:rFonts w:cs="Tahoma"/>
        </w:rPr>
        <w:t>Stavba neřeší. Stávající niveleta ploch zůstává zachována.</w:t>
      </w:r>
    </w:p>
    <w:p w:rsidR="00221CCC" w:rsidRPr="002121C5" w:rsidRDefault="00221CCC" w:rsidP="0057394E">
      <w:pPr>
        <w:spacing w:line="288" w:lineRule="auto"/>
        <w:jc w:val="both"/>
        <w:rPr>
          <w:rFonts w:cs="Tahoma"/>
          <w:b/>
        </w:rPr>
      </w:pPr>
      <w:r w:rsidRPr="002121C5">
        <w:rPr>
          <w:rFonts w:cs="Tahoma"/>
          <w:b/>
        </w:rPr>
        <w:t>l) Zásady pro dopravně inženýrské opatření</w:t>
      </w:r>
    </w:p>
    <w:p w:rsidR="00221CCC" w:rsidRPr="002121C5" w:rsidRDefault="00221CCC" w:rsidP="0057394E">
      <w:pPr>
        <w:spacing w:line="288" w:lineRule="auto"/>
        <w:jc w:val="both"/>
        <w:rPr>
          <w:rFonts w:cs="Tahoma"/>
        </w:rPr>
      </w:pPr>
      <w:r w:rsidRPr="002121C5">
        <w:rPr>
          <w:rFonts w:cs="Tahoma"/>
        </w:rPr>
        <w:t>Stavba nevyžaduje.</w:t>
      </w:r>
    </w:p>
    <w:p w:rsidR="00221CCC" w:rsidRPr="002121C5" w:rsidRDefault="00221CCC" w:rsidP="0057394E">
      <w:pPr>
        <w:spacing w:line="288" w:lineRule="auto"/>
        <w:jc w:val="both"/>
        <w:rPr>
          <w:rFonts w:cs="Tahoma"/>
          <w:b/>
        </w:rPr>
      </w:pPr>
      <w:r w:rsidRPr="002121C5">
        <w:rPr>
          <w:rFonts w:cs="Tahoma"/>
          <w:b/>
        </w:rPr>
        <w:t>m) Stanovení speciálních podmínek pro provádění stavby (provádění stavby za provozu, opatření proti účinkům vnějšího prostředí při výstavbě apod.)</w:t>
      </w:r>
    </w:p>
    <w:p w:rsidR="00221CCC" w:rsidRPr="002121C5" w:rsidRDefault="00221CCC" w:rsidP="0057394E">
      <w:pPr>
        <w:spacing w:line="288" w:lineRule="auto"/>
        <w:jc w:val="both"/>
        <w:rPr>
          <w:rFonts w:cs="Tahoma"/>
        </w:rPr>
      </w:pPr>
      <w:r w:rsidRPr="002121C5">
        <w:rPr>
          <w:rFonts w:cs="Tahoma"/>
        </w:rPr>
        <w:t>Stavba bude prováděna během školního roku za provozu. Realizátor musí respektovat požadavky uživatele objektu MŠ v době vyučování. Detailní podmínky pro provádění stavby budou dohodnuty při předání stavby. Místo stavební činnosti bude vždy vymezeno ochranným plotem od zbylé části zahrady.</w:t>
      </w:r>
    </w:p>
    <w:p w:rsidR="00221CCC" w:rsidRPr="002121C5" w:rsidRDefault="00221CCC" w:rsidP="0057394E">
      <w:pPr>
        <w:spacing w:line="288" w:lineRule="auto"/>
        <w:jc w:val="both"/>
        <w:rPr>
          <w:rFonts w:cs="Tahoma"/>
          <w:b/>
        </w:rPr>
      </w:pPr>
      <w:r w:rsidRPr="002121C5">
        <w:rPr>
          <w:rFonts w:cs="Tahoma"/>
          <w:b/>
        </w:rPr>
        <w:t>n) Postup výstavby, rozhodující dílčí termíny</w:t>
      </w:r>
    </w:p>
    <w:p w:rsidR="00221CCC" w:rsidRPr="002121C5" w:rsidRDefault="00221CCC" w:rsidP="0057394E">
      <w:pPr>
        <w:spacing w:line="288" w:lineRule="auto"/>
        <w:jc w:val="both"/>
        <w:rPr>
          <w:rFonts w:cs="Tahoma"/>
        </w:rPr>
      </w:pPr>
      <w:r w:rsidRPr="002121C5">
        <w:rPr>
          <w:rFonts w:cs="Tahoma"/>
        </w:rPr>
        <w:t>Přesný harmonogram výstavby bude stanoven na základě vzájemné dohody zhotovitele, investora, uživatele a autorského dozoru. Stavba bude zahájena předáním staveniště. Práce budou probíhat následně:</w:t>
      </w:r>
    </w:p>
    <w:p w:rsidR="00221CCC" w:rsidRPr="002121C5" w:rsidRDefault="00221CCC" w:rsidP="00AA5DBA">
      <w:pPr>
        <w:pStyle w:val="Bezmezer"/>
        <w:numPr>
          <w:ilvl w:val="0"/>
          <w:numId w:val="24"/>
        </w:numPr>
      </w:pPr>
      <w:r w:rsidRPr="002121C5">
        <w:t>zřízení staveniště</w:t>
      </w:r>
    </w:p>
    <w:p w:rsidR="00AA5DBA" w:rsidRPr="002121C5" w:rsidRDefault="00221CCC" w:rsidP="00AA5DBA">
      <w:pPr>
        <w:pStyle w:val="Bezmezer"/>
        <w:numPr>
          <w:ilvl w:val="0"/>
          <w:numId w:val="24"/>
        </w:numPr>
      </w:pPr>
      <w:r w:rsidRPr="002121C5">
        <w:t>vytýčení a provedení bouracích</w:t>
      </w:r>
      <w:r w:rsidR="008C3A5C" w:rsidRPr="002121C5">
        <w:t xml:space="preserve"> a zemních</w:t>
      </w:r>
      <w:r w:rsidRPr="002121C5">
        <w:t xml:space="preserve"> prací, likvidace stávající</w:t>
      </w:r>
      <w:r w:rsidR="00AA5DBA" w:rsidRPr="002121C5">
        <w:t>ho trávníku, odstranění dřevin</w:t>
      </w:r>
    </w:p>
    <w:p w:rsidR="00221CCC" w:rsidRPr="002121C5" w:rsidRDefault="00221CCC" w:rsidP="00AA5DBA">
      <w:pPr>
        <w:pStyle w:val="Bezmezer"/>
        <w:numPr>
          <w:ilvl w:val="0"/>
          <w:numId w:val="24"/>
        </w:numPr>
      </w:pPr>
      <w:r w:rsidRPr="002121C5">
        <w:t>instalace herních prvků</w:t>
      </w:r>
      <w:r w:rsidR="00674DBF" w:rsidRPr="002121C5">
        <w:t>, založení dopadových ploch</w:t>
      </w:r>
    </w:p>
    <w:p w:rsidR="00221CCC" w:rsidRPr="002121C5" w:rsidRDefault="00221CCC" w:rsidP="00AA5DBA">
      <w:pPr>
        <w:pStyle w:val="Bezmezer"/>
        <w:numPr>
          <w:ilvl w:val="0"/>
          <w:numId w:val="24"/>
        </w:numPr>
      </w:pPr>
      <w:r w:rsidRPr="002121C5">
        <w:t>terénní modelace</w:t>
      </w:r>
    </w:p>
    <w:p w:rsidR="00221CCC" w:rsidRPr="002121C5" w:rsidRDefault="00221CCC" w:rsidP="00AA5DBA">
      <w:pPr>
        <w:pStyle w:val="Bezmezer"/>
        <w:numPr>
          <w:ilvl w:val="0"/>
          <w:numId w:val="24"/>
        </w:numPr>
      </w:pPr>
      <w:r w:rsidRPr="002121C5">
        <w:t>vegetační úpravy</w:t>
      </w:r>
    </w:p>
    <w:p w:rsidR="00221CCC" w:rsidRPr="002121C5" w:rsidRDefault="00221CCC" w:rsidP="0057394E">
      <w:pPr>
        <w:pStyle w:val="Bezmezer"/>
        <w:ind w:left="1428"/>
        <w:jc w:val="both"/>
      </w:pPr>
    </w:p>
    <w:p w:rsidR="00221CCC" w:rsidRPr="002121C5" w:rsidRDefault="00221CCC" w:rsidP="0057394E">
      <w:pPr>
        <w:spacing w:line="240" w:lineRule="auto"/>
        <w:jc w:val="both"/>
      </w:pPr>
      <w:r w:rsidRPr="002121C5">
        <w:t>Stavba bude realizována v průběhu roku 2015.</w:t>
      </w:r>
    </w:p>
    <w:p w:rsidR="00221CCC" w:rsidRPr="002121C5" w:rsidRDefault="00221CCC" w:rsidP="0057394E">
      <w:pPr>
        <w:spacing w:line="240" w:lineRule="auto"/>
        <w:jc w:val="both"/>
      </w:pPr>
    </w:p>
    <w:p w:rsidR="00221CCC" w:rsidRPr="002121C5" w:rsidRDefault="00221CCC" w:rsidP="0057394E">
      <w:pPr>
        <w:spacing w:line="240" w:lineRule="auto"/>
        <w:jc w:val="both"/>
      </w:pPr>
    </w:p>
    <w:p w:rsidR="00221CCC" w:rsidRPr="002121C5" w:rsidRDefault="00221CCC" w:rsidP="00AA5DBA">
      <w:pPr>
        <w:spacing w:line="240" w:lineRule="auto"/>
        <w:jc w:val="right"/>
      </w:pPr>
    </w:p>
    <w:p w:rsidR="00221CCC" w:rsidRPr="002121C5" w:rsidRDefault="00221CCC" w:rsidP="00AA5DBA">
      <w:pPr>
        <w:jc w:val="right"/>
      </w:pPr>
      <w:r w:rsidRPr="002121C5">
        <w:t xml:space="preserve">v Kunčicích pod Ondřejníkem dne </w:t>
      </w:r>
      <w:r w:rsidR="00674DBF" w:rsidRPr="002121C5">
        <w:t>2</w:t>
      </w:r>
      <w:r w:rsidRPr="002121C5">
        <w:t>3. 02. 2015</w:t>
      </w:r>
    </w:p>
    <w:p w:rsidR="00221CCC" w:rsidRPr="004625C1" w:rsidRDefault="00221CCC" w:rsidP="00AA5DBA">
      <w:pPr>
        <w:jc w:val="right"/>
      </w:pPr>
      <w:r w:rsidRPr="002121C5">
        <w:t>Zpracoval: Ing. Zdeněk Strnadel</w:t>
      </w:r>
    </w:p>
    <w:p w:rsidR="00CC773A" w:rsidRPr="004625C1" w:rsidRDefault="00CC773A" w:rsidP="0057394E">
      <w:pPr>
        <w:jc w:val="both"/>
      </w:pPr>
    </w:p>
    <w:sectPr w:rsidR="00CC773A" w:rsidRPr="004625C1" w:rsidSect="0015473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232" w:rsidRDefault="008E7232" w:rsidP="00224127">
      <w:pPr>
        <w:spacing w:after="0" w:line="240" w:lineRule="auto"/>
      </w:pPr>
      <w:r>
        <w:separator/>
      </w:r>
    </w:p>
  </w:endnote>
  <w:endnote w:type="continuationSeparator" w:id="0">
    <w:p w:rsidR="008E7232" w:rsidRDefault="008E7232" w:rsidP="002241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SOCPEUR">
    <w:panose1 w:val="020B0604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ISOCPEUR" w:hAnsi="ISOCPEUR"/>
      </w:rPr>
      <w:id w:val="99150330"/>
      <w:docPartObj>
        <w:docPartGallery w:val="Page Numbers (Bottom of Page)"/>
        <w:docPartUnique/>
      </w:docPartObj>
    </w:sdtPr>
    <w:sdtEndPr>
      <w:rPr>
        <w:rFonts w:ascii="Arial Narrow" w:hAnsi="Arial Narrow"/>
      </w:rPr>
    </w:sdtEndPr>
    <w:sdtContent>
      <w:p w:rsidR="00D224AE" w:rsidRDefault="00D224AE" w:rsidP="00590477">
        <w:pPr>
          <w:jc w:val="both"/>
          <w:rPr>
            <w:rFonts w:ascii="ISOCPEUR" w:hAnsi="ISOCPEUR"/>
          </w:rPr>
        </w:pPr>
      </w:p>
      <w:p w:rsidR="00D224AE" w:rsidRPr="00590477" w:rsidRDefault="00D224AE" w:rsidP="00590477">
        <w:pPr>
          <w:jc w:val="both"/>
          <w:rPr>
            <w:rFonts w:ascii="ISOCPEUR" w:hAnsi="ISOCPEUR"/>
          </w:rPr>
        </w:pPr>
        <w:r w:rsidRPr="00590477">
          <w:rPr>
            <w:sz w:val="16"/>
            <w:szCs w:val="16"/>
          </w:rPr>
          <w:t xml:space="preserve">Ing. Zdeněk Strnadel, </w:t>
        </w:r>
        <w:r w:rsidRPr="00590477">
          <w:rPr>
            <w:rFonts w:cs="Courier New"/>
            <w:sz w:val="16"/>
            <w:szCs w:val="16"/>
          </w:rPr>
          <w:t xml:space="preserve">autorizovaný krajinářský architekt, p. č. 04 028, </w:t>
        </w:r>
        <w:r w:rsidRPr="00590477">
          <w:rPr>
            <w:sz w:val="16"/>
            <w:szCs w:val="16"/>
          </w:rPr>
          <w:t xml:space="preserve">Kunčice p. O. 663, 739 13, tel: 775 048 295, e-mail: </w:t>
        </w:r>
        <w:proofErr w:type="spellStart"/>
        <w:r w:rsidRPr="00590477">
          <w:rPr>
            <w:sz w:val="16"/>
            <w:szCs w:val="16"/>
          </w:rPr>
          <w:t>zstr</w:t>
        </w:r>
        <w:proofErr w:type="spellEnd"/>
        <w:r w:rsidRPr="00590477">
          <w:rPr>
            <w:sz w:val="16"/>
            <w:szCs w:val="16"/>
          </w:rPr>
          <w:t>@centrum.cz, IČ: 741 482 95</w:t>
        </w:r>
      </w:p>
      <w:p w:rsidR="00D224AE" w:rsidRDefault="00083BB9">
        <w:pPr>
          <w:pStyle w:val="Zpat"/>
          <w:jc w:val="right"/>
        </w:pPr>
        <w:fldSimple w:instr=" PAGE   \* MERGEFORMAT ">
          <w:r w:rsidR="002121C5">
            <w:rPr>
              <w:noProof/>
            </w:rPr>
            <w:t>1</w:t>
          </w:r>
        </w:fldSimple>
      </w:p>
    </w:sdtContent>
  </w:sdt>
  <w:p w:rsidR="00D224AE" w:rsidRDefault="00D224A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232" w:rsidRDefault="008E7232" w:rsidP="00224127">
      <w:pPr>
        <w:spacing w:after="0" w:line="240" w:lineRule="auto"/>
      </w:pPr>
      <w:r>
        <w:separator/>
      </w:r>
    </w:p>
  </w:footnote>
  <w:footnote w:type="continuationSeparator" w:id="0">
    <w:p w:rsidR="008E7232" w:rsidRDefault="008E7232" w:rsidP="002241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4AE" w:rsidRPr="00116338" w:rsidRDefault="00D224AE" w:rsidP="00116338">
    <w:pPr>
      <w:ind w:firstLine="142"/>
      <w:jc w:val="right"/>
      <w:rPr>
        <w:b/>
        <w:bCs/>
        <w:noProof/>
        <w:sz w:val="16"/>
        <w:szCs w:val="16"/>
        <w:lang w:eastAsia="cs-CZ"/>
      </w:rPr>
    </w:pPr>
    <w:r w:rsidRPr="00116338">
      <w:rPr>
        <w:noProof/>
        <w:sz w:val="16"/>
        <w:szCs w:val="16"/>
        <w:lang w:eastAsia="cs-CZ"/>
      </w:rPr>
      <w:t xml:space="preserve">Přírodní zahrada MŠ Sněženka </w:t>
    </w:r>
  </w:p>
  <w:p w:rsidR="00D224AE" w:rsidRPr="00590477" w:rsidRDefault="00D224AE" w:rsidP="00224127">
    <w:pPr>
      <w:pStyle w:val="Bezmezer"/>
      <w:jc w:val="right"/>
      <w:rPr>
        <w:sz w:val="16"/>
        <w:szCs w:val="16"/>
      </w:rPr>
    </w:pPr>
    <w:r w:rsidRPr="00590477">
      <w:rPr>
        <w:sz w:val="16"/>
        <w:szCs w:val="16"/>
      </w:rPr>
      <w:t>DPS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4646E"/>
    <w:multiLevelType w:val="multilevel"/>
    <w:tmpl w:val="2AEE6A24"/>
    <w:lvl w:ilvl="0">
      <w:start w:val="1"/>
      <w:numFmt w:val="decimal"/>
      <w:lvlText w:val="%1"/>
      <w:lvlJc w:val="left"/>
      <w:pPr>
        <w:ind w:left="432" w:hanging="432"/>
      </w:p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72417B7"/>
    <w:multiLevelType w:val="hybridMultilevel"/>
    <w:tmpl w:val="FECC7092"/>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nsid w:val="11773803"/>
    <w:multiLevelType w:val="multilevel"/>
    <w:tmpl w:val="F162C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90CE9"/>
    <w:multiLevelType w:val="multilevel"/>
    <w:tmpl w:val="B44C35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B15735"/>
    <w:multiLevelType w:val="multilevel"/>
    <w:tmpl w:val="C90E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76116"/>
    <w:multiLevelType w:val="multilevel"/>
    <w:tmpl w:val="9BA4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FF5AA3"/>
    <w:multiLevelType w:val="hybridMultilevel"/>
    <w:tmpl w:val="29C617EE"/>
    <w:lvl w:ilvl="0" w:tplc="50A06352">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24A63A4C"/>
    <w:multiLevelType w:val="multilevel"/>
    <w:tmpl w:val="909C3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3378AA"/>
    <w:multiLevelType w:val="hybridMultilevel"/>
    <w:tmpl w:val="BCF233D8"/>
    <w:lvl w:ilvl="0" w:tplc="ABEE631A">
      <w:start w:val="1"/>
      <w:numFmt w:val="decimal"/>
      <w:lvlText w:val="%1."/>
      <w:lvlJc w:val="lef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9">
    <w:nsid w:val="2D804C78"/>
    <w:multiLevelType w:val="hybridMultilevel"/>
    <w:tmpl w:val="B5EE02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D9C7333"/>
    <w:multiLevelType w:val="multilevel"/>
    <w:tmpl w:val="8AB48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FF46CF"/>
    <w:multiLevelType w:val="multilevel"/>
    <w:tmpl w:val="485C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1A26B2"/>
    <w:multiLevelType w:val="hybridMultilevel"/>
    <w:tmpl w:val="FF68E3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616275"/>
    <w:multiLevelType w:val="hybridMultilevel"/>
    <w:tmpl w:val="E4EE179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03D050E"/>
    <w:multiLevelType w:val="hybridMultilevel"/>
    <w:tmpl w:val="2CDEB106"/>
    <w:lvl w:ilvl="0" w:tplc="383A766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AD97C26"/>
    <w:multiLevelType w:val="hybridMultilevel"/>
    <w:tmpl w:val="DFDA29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CCC56F3"/>
    <w:multiLevelType w:val="multilevel"/>
    <w:tmpl w:val="38A0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E62613"/>
    <w:multiLevelType w:val="multilevel"/>
    <w:tmpl w:val="D68E9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686B49"/>
    <w:multiLevelType w:val="multilevel"/>
    <w:tmpl w:val="169E13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64DC1235"/>
    <w:multiLevelType w:val="multilevel"/>
    <w:tmpl w:val="5DA6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nsid w:val="71C13749"/>
    <w:multiLevelType w:val="hybridMultilevel"/>
    <w:tmpl w:val="6EAADF0A"/>
    <w:lvl w:ilvl="0" w:tplc="98209670">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2">
    <w:nsid w:val="76630FAA"/>
    <w:multiLevelType w:val="multilevel"/>
    <w:tmpl w:val="44840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EF7061"/>
    <w:multiLevelType w:val="multilevel"/>
    <w:tmpl w:val="03B0BF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A944054"/>
    <w:multiLevelType w:val="hybridMultilevel"/>
    <w:tmpl w:val="01346B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A56736"/>
    <w:multiLevelType w:val="multilevel"/>
    <w:tmpl w:val="C142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8"/>
  </w:num>
  <w:num w:numId="3">
    <w:abstractNumId w:val="11"/>
  </w:num>
  <w:num w:numId="4">
    <w:abstractNumId w:val="7"/>
  </w:num>
  <w:num w:numId="5">
    <w:abstractNumId w:val="25"/>
  </w:num>
  <w:num w:numId="6">
    <w:abstractNumId w:val="22"/>
  </w:num>
  <w:num w:numId="7">
    <w:abstractNumId w:val="2"/>
  </w:num>
  <w:num w:numId="8">
    <w:abstractNumId w:val="17"/>
  </w:num>
  <w:num w:numId="9">
    <w:abstractNumId w:val="20"/>
  </w:num>
  <w:num w:numId="10">
    <w:abstractNumId w:val="10"/>
  </w:num>
  <w:num w:numId="11">
    <w:abstractNumId w:val="15"/>
  </w:num>
  <w:num w:numId="12">
    <w:abstractNumId w:val="14"/>
  </w:num>
  <w:num w:numId="13">
    <w:abstractNumId w:val="19"/>
  </w:num>
  <w:num w:numId="14">
    <w:abstractNumId w:val="4"/>
  </w:num>
  <w:num w:numId="15">
    <w:abstractNumId w:val="24"/>
  </w:num>
  <w:num w:numId="16">
    <w:abstractNumId w:val="6"/>
  </w:num>
  <w:num w:numId="17">
    <w:abstractNumId w:val="5"/>
  </w:num>
  <w:num w:numId="18">
    <w:abstractNumId w:val="8"/>
  </w:num>
  <w:num w:numId="19">
    <w:abstractNumId w:val="23"/>
  </w:num>
  <w:num w:numId="20">
    <w:abstractNumId w:val="21"/>
  </w:num>
  <w:num w:numId="21">
    <w:abstractNumId w:val="3"/>
  </w:num>
  <w:num w:numId="22">
    <w:abstractNumId w:val="0"/>
  </w:num>
  <w:num w:numId="23">
    <w:abstractNumId w:val="12"/>
  </w:num>
  <w:num w:numId="24">
    <w:abstractNumId w:val="1"/>
  </w:num>
  <w:num w:numId="25">
    <w:abstractNumId w:val="13"/>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44480B"/>
    <w:rsid w:val="000024A7"/>
    <w:rsid w:val="0000735B"/>
    <w:rsid w:val="00011FBE"/>
    <w:rsid w:val="00012080"/>
    <w:rsid w:val="000153DE"/>
    <w:rsid w:val="00024650"/>
    <w:rsid w:val="0004521C"/>
    <w:rsid w:val="00047B03"/>
    <w:rsid w:val="00050581"/>
    <w:rsid w:val="00053AB3"/>
    <w:rsid w:val="00054E25"/>
    <w:rsid w:val="0005581F"/>
    <w:rsid w:val="00056946"/>
    <w:rsid w:val="0006610B"/>
    <w:rsid w:val="00070BDD"/>
    <w:rsid w:val="00083BB9"/>
    <w:rsid w:val="00084673"/>
    <w:rsid w:val="000875FC"/>
    <w:rsid w:val="00092837"/>
    <w:rsid w:val="00094D31"/>
    <w:rsid w:val="000A00FD"/>
    <w:rsid w:val="000B110A"/>
    <w:rsid w:val="000B1E09"/>
    <w:rsid w:val="000B2B81"/>
    <w:rsid w:val="000B4CD2"/>
    <w:rsid w:val="000C25FF"/>
    <w:rsid w:val="000C2D42"/>
    <w:rsid w:val="000C31DB"/>
    <w:rsid w:val="000C7D50"/>
    <w:rsid w:val="000D7347"/>
    <w:rsid w:val="000D7364"/>
    <w:rsid w:val="000D773C"/>
    <w:rsid w:val="000E0AD9"/>
    <w:rsid w:val="000E4D21"/>
    <w:rsid w:val="000E7184"/>
    <w:rsid w:val="000F068E"/>
    <w:rsid w:val="000F1F55"/>
    <w:rsid w:val="000F33B1"/>
    <w:rsid w:val="001008B4"/>
    <w:rsid w:val="001022A1"/>
    <w:rsid w:val="00103E7E"/>
    <w:rsid w:val="00114B25"/>
    <w:rsid w:val="00115642"/>
    <w:rsid w:val="0011604A"/>
    <w:rsid w:val="00116338"/>
    <w:rsid w:val="00121E61"/>
    <w:rsid w:val="00124BD5"/>
    <w:rsid w:val="00125F8C"/>
    <w:rsid w:val="001267C1"/>
    <w:rsid w:val="00130E10"/>
    <w:rsid w:val="00140535"/>
    <w:rsid w:val="001463BB"/>
    <w:rsid w:val="0014732F"/>
    <w:rsid w:val="001538CF"/>
    <w:rsid w:val="0015473D"/>
    <w:rsid w:val="001613DE"/>
    <w:rsid w:val="0016577E"/>
    <w:rsid w:val="00174604"/>
    <w:rsid w:val="001749EB"/>
    <w:rsid w:val="0017506E"/>
    <w:rsid w:val="00175662"/>
    <w:rsid w:val="0017706F"/>
    <w:rsid w:val="00180811"/>
    <w:rsid w:val="00186314"/>
    <w:rsid w:val="00186598"/>
    <w:rsid w:val="00187D88"/>
    <w:rsid w:val="00191FFE"/>
    <w:rsid w:val="001A0EC5"/>
    <w:rsid w:val="001A3FB9"/>
    <w:rsid w:val="001B1797"/>
    <w:rsid w:val="001B29B0"/>
    <w:rsid w:val="001B6297"/>
    <w:rsid w:val="001B6999"/>
    <w:rsid w:val="001C519F"/>
    <w:rsid w:val="001C6C7C"/>
    <w:rsid w:val="001D2C4E"/>
    <w:rsid w:val="001D79DA"/>
    <w:rsid w:val="001E097D"/>
    <w:rsid w:val="001E33AF"/>
    <w:rsid w:val="0021145B"/>
    <w:rsid w:val="002121C5"/>
    <w:rsid w:val="002137E3"/>
    <w:rsid w:val="00221424"/>
    <w:rsid w:val="00221CCC"/>
    <w:rsid w:val="00224127"/>
    <w:rsid w:val="00230765"/>
    <w:rsid w:val="0024020D"/>
    <w:rsid w:val="00242ECE"/>
    <w:rsid w:val="0025016D"/>
    <w:rsid w:val="00251DE1"/>
    <w:rsid w:val="00254DE6"/>
    <w:rsid w:val="0025757A"/>
    <w:rsid w:val="0026190A"/>
    <w:rsid w:val="002628DC"/>
    <w:rsid w:val="00263B17"/>
    <w:rsid w:val="0026476C"/>
    <w:rsid w:val="00264CEB"/>
    <w:rsid w:val="00266B5C"/>
    <w:rsid w:val="002675EB"/>
    <w:rsid w:val="00267707"/>
    <w:rsid w:val="0028677A"/>
    <w:rsid w:val="00290FE2"/>
    <w:rsid w:val="002953DC"/>
    <w:rsid w:val="002A5338"/>
    <w:rsid w:val="002B22B1"/>
    <w:rsid w:val="002B2EBF"/>
    <w:rsid w:val="002B73BF"/>
    <w:rsid w:val="002C3977"/>
    <w:rsid w:val="002C6637"/>
    <w:rsid w:val="002C72DB"/>
    <w:rsid w:val="002D1B13"/>
    <w:rsid w:val="002F5034"/>
    <w:rsid w:val="002F7294"/>
    <w:rsid w:val="002F74A7"/>
    <w:rsid w:val="00302085"/>
    <w:rsid w:val="00311FDF"/>
    <w:rsid w:val="0031266F"/>
    <w:rsid w:val="00324B9B"/>
    <w:rsid w:val="00332EAB"/>
    <w:rsid w:val="003377B4"/>
    <w:rsid w:val="00340A30"/>
    <w:rsid w:val="00340BE9"/>
    <w:rsid w:val="00341ADC"/>
    <w:rsid w:val="003420A2"/>
    <w:rsid w:val="00344D01"/>
    <w:rsid w:val="00350A77"/>
    <w:rsid w:val="00353A09"/>
    <w:rsid w:val="00354EE4"/>
    <w:rsid w:val="00361BAF"/>
    <w:rsid w:val="0036230A"/>
    <w:rsid w:val="00362F57"/>
    <w:rsid w:val="0036453C"/>
    <w:rsid w:val="00366918"/>
    <w:rsid w:val="0037045C"/>
    <w:rsid w:val="003830B4"/>
    <w:rsid w:val="003837CB"/>
    <w:rsid w:val="00390102"/>
    <w:rsid w:val="00392692"/>
    <w:rsid w:val="003A55A3"/>
    <w:rsid w:val="003A784F"/>
    <w:rsid w:val="003B71FF"/>
    <w:rsid w:val="003C3060"/>
    <w:rsid w:val="003D185E"/>
    <w:rsid w:val="003D6C4A"/>
    <w:rsid w:val="003D745A"/>
    <w:rsid w:val="003E21CA"/>
    <w:rsid w:val="003F579A"/>
    <w:rsid w:val="0041218A"/>
    <w:rsid w:val="004209B2"/>
    <w:rsid w:val="004230D7"/>
    <w:rsid w:val="00424A03"/>
    <w:rsid w:val="00425669"/>
    <w:rsid w:val="00430788"/>
    <w:rsid w:val="00433FA1"/>
    <w:rsid w:val="0044188D"/>
    <w:rsid w:val="0044480B"/>
    <w:rsid w:val="00445C9A"/>
    <w:rsid w:val="00445DA6"/>
    <w:rsid w:val="0044792C"/>
    <w:rsid w:val="00452BDE"/>
    <w:rsid w:val="004625C1"/>
    <w:rsid w:val="00463A5C"/>
    <w:rsid w:val="00473566"/>
    <w:rsid w:val="00474DB8"/>
    <w:rsid w:val="004752CB"/>
    <w:rsid w:val="00487533"/>
    <w:rsid w:val="0049347D"/>
    <w:rsid w:val="004A0260"/>
    <w:rsid w:val="004A589E"/>
    <w:rsid w:val="004A6F62"/>
    <w:rsid w:val="004B554C"/>
    <w:rsid w:val="004B77A3"/>
    <w:rsid w:val="004C030B"/>
    <w:rsid w:val="004C0A34"/>
    <w:rsid w:val="004C1955"/>
    <w:rsid w:val="004C337D"/>
    <w:rsid w:val="004C3BC4"/>
    <w:rsid w:val="004C714D"/>
    <w:rsid w:val="004D1624"/>
    <w:rsid w:val="004D3131"/>
    <w:rsid w:val="004E1172"/>
    <w:rsid w:val="004F008A"/>
    <w:rsid w:val="004F0DDD"/>
    <w:rsid w:val="004F13C3"/>
    <w:rsid w:val="004F40F5"/>
    <w:rsid w:val="00511D68"/>
    <w:rsid w:val="00521A05"/>
    <w:rsid w:val="005272EA"/>
    <w:rsid w:val="00535207"/>
    <w:rsid w:val="00536053"/>
    <w:rsid w:val="00536393"/>
    <w:rsid w:val="00560330"/>
    <w:rsid w:val="00565E4E"/>
    <w:rsid w:val="00567443"/>
    <w:rsid w:val="0057394E"/>
    <w:rsid w:val="005742CA"/>
    <w:rsid w:val="00581BE4"/>
    <w:rsid w:val="005835C9"/>
    <w:rsid w:val="00590477"/>
    <w:rsid w:val="005937D8"/>
    <w:rsid w:val="005945A1"/>
    <w:rsid w:val="005962B7"/>
    <w:rsid w:val="005A3010"/>
    <w:rsid w:val="005A48B2"/>
    <w:rsid w:val="005A6E83"/>
    <w:rsid w:val="005B1745"/>
    <w:rsid w:val="005B3C6D"/>
    <w:rsid w:val="005B4EF3"/>
    <w:rsid w:val="005B5257"/>
    <w:rsid w:val="005B64A7"/>
    <w:rsid w:val="005B7BC8"/>
    <w:rsid w:val="005C6B75"/>
    <w:rsid w:val="005D2B82"/>
    <w:rsid w:val="005D57FF"/>
    <w:rsid w:val="005E4319"/>
    <w:rsid w:val="005E7C49"/>
    <w:rsid w:val="005F0A6E"/>
    <w:rsid w:val="005F36F4"/>
    <w:rsid w:val="005F4DF6"/>
    <w:rsid w:val="005F5D37"/>
    <w:rsid w:val="00601800"/>
    <w:rsid w:val="00604A95"/>
    <w:rsid w:val="00605055"/>
    <w:rsid w:val="00605E92"/>
    <w:rsid w:val="00606070"/>
    <w:rsid w:val="006111F2"/>
    <w:rsid w:val="0061614F"/>
    <w:rsid w:val="00617DCA"/>
    <w:rsid w:val="00645453"/>
    <w:rsid w:val="006462A4"/>
    <w:rsid w:val="0064688C"/>
    <w:rsid w:val="00656417"/>
    <w:rsid w:val="00665A56"/>
    <w:rsid w:val="0067122F"/>
    <w:rsid w:val="00672B9B"/>
    <w:rsid w:val="00673405"/>
    <w:rsid w:val="00674728"/>
    <w:rsid w:val="00674DBF"/>
    <w:rsid w:val="006777FB"/>
    <w:rsid w:val="00681DC9"/>
    <w:rsid w:val="006823C1"/>
    <w:rsid w:val="00682F15"/>
    <w:rsid w:val="00687CC4"/>
    <w:rsid w:val="0069175D"/>
    <w:rsid w:val="006A1D9D"/>
    <w:rsid w:val="006A24B3"/>
    <w:rsid w:val="006A2796"/>
    <w:rsid w:val="006A3480"/>
    <w:rsid w:val="006A76D6"/>
    <w:rsid w:val="006B57AC"/>
    <w:rsid w:val="006B6799"/>
    <w:rsid w:val="006B7CE8"/>
    <w:rsid w:val="006C3E99"/>
    <w:rsid w:val="006C5D25"/>
    <w:rsid w:val="006C7D14"/>
    <w:rsid w:val="006D1C4D"/>
    <w:rsid w:val="006E704F"/>
    <w:rsid w:val="006E7E5B"/>
    <w:rsid w:val="006F4C00"/>
    <w:rsid w:val="00704FBE"/>
    <w:rsid w:val="00710DF6"/>
    <w:rsid w:val="0071733C"/>
    <w:rsid w:val="00717C88"/>
    <w:rsid w:val="007256DB"/>
    <w:rsid w:val="00731A12"/>
    <w:rsid w:val="00731E0A"/>
    <w:rsid w:val="00735DDB"/>
    <w:rsid w:val="0074079A"/>
    <w:rsid w:val="007504B5"/>
    <w:rsid w:val="00751517"/>
    <w:rsid w:val="007649EA"/>
    <w:rsid w:val="00777D46"/>
    <w:rsid w:val="0079406A"/>
    <w:rsid w:val="007B0BBF"/>
    <w:rsid w:val="007B6432"/>
    <w:rsid w:val="007C531F"/>
    <w:rsid w:val="007C7629"/>
    <w:rsid w:val="007D412F"/>
    <w:rsid w:val="007D5444"/>
    <w:rsid w:val="007E25B1"/>
    <w:rsid w:val="007E4A60"/>
    <w:rsid w:val="007E5D95"/>
    <w:rsid w:val="007F5D18"/>
    <w:rsid w:val="00805059"/>
    <w:rsid w:val="00810DEB"/>
    <w:rsid w:val="00814144"/>
    <w:rsid w:val="00816366"/>
    <w:rsid w:val="0082766E"/>
    <w:rsid w:val="00831E7F"/>
    <w:rsid w:val="008422A9"/>
    <w:rsid w:val="0084512F"/>
    <w:rsid w:val="0084544D"/>
    <w:rsid w:val="00850D97"/>
    <w:rsid w:val="00856392"/>
    <w:rsid w:val="008579F2"/>
    <w:rsid w:val="00860E54"/>
    <w:rsid w:val="00862635"/>
    <w:rsid w:val="00863F75"/>
    <w:rsid w:val="008649C3"/>
    <w:rsid w:val="00865D38"/>
    <w:rsid w:val="00865FDA"/>
    <w:rsid w:val="00875460"/>
    <w:rsid w:val="008937F0"/>
    <w:rsid w:val="008957BA"/>
    <w:rsid w:val="0089703C"/>
    <w:rsid w:val="008A2B40"/>
    <w:rsid w:val="008A738F"/>
    <w:rsid w:val="008B229D"/>
    <w:rsid w:val="008B43D4"/>
    <w:rsid w:val="008B4B3F"/>
    <w:rsid w:val="008B57BF"/>
    <w:rsid w:val="008B7A78"/>
    <w:rsid w:val="008C3A5C"/>
    <w:rsid w:val="008D0325"/>
    <w:rsid w:val="008D544D"/>
    <w:rsid w:val="008E6C1B"/>
    <w:rsid w:val="008E7232"/>
    <w:rsid w:val="008E7879"/>
    <w:rsid w:val="008F05F3"/>
    <w:rsid w:val="00902C93"/>
    <w:rsid w:val="009044AD"/>
    <w:rsid w:val="00906381"/>
    <w:rsid w:val="00906922"/>
    <w:rsid w:val="0091701F"/>
    <w:rsid w:val="0092177C"/>
    <w:rsid w:val="00922093"/>
    <w:rsid w:val="00926164"/>
    <w:rsid w:val="0093126E"/>
    <w:rsid w:val="009455FD"/>
    <w:rsid w:val="00946CE1"/>
    <w:rsid w:val="0096412A"/>
    <w:rsid w:val="009731DC"/>
    <w:rsid w:val="00974DED"/>
    <w:rsid w:val="00976606"/>
    <w:rsid w:val="0098112B"/>
    <w:rsid w:val="00985317"/>
    <w:rsid w:val="009A26D3"/>
    <w:rsid w:val="009C49DA"/>
    <w:rsid w:val="009C67A7"/>
    <w:rsid w:val="009D1616"/>
    <w:rsid w:val="009D528A"/>
    <w:rsid w:val="009E131F"/>
    <w:rsid w:val="009E1ACD"/>
    <w:rsid w:val="009E1C6B"/>
    <w:rsid w:val="009E52F1"/>
    <w:rsid w:val="009F04B6"/>
    <w:rsid w:val="009F5559"/>
    <w:rsid w:val="00A01291"/>
    <w:rsid w:val="00A103BB"/>
    <w:rsid w:val="00A10C1A"/>
    <w:rsid w:val="00A31946"/>
    <w:rsid w:val="00A32ED2"/>
    <w:rsid w:val="00A3495C"/>
    <w:rsid w:val="00A4162C"/>
    <w:rsid w:val="00A416CE"/>
    <w:rsid w:val="00A4412F"/>
    <w:rsid w:val="00A4441F"/>
    <w:rsid w:val="00A525EF"/>
    <w:rsid w:val="00A566DF"/>
    <w:rsid w:val="00A6351F"/>
    <w:rsid w:val="00A71B95"/>
    <w:rsid w:val="00A92CF7"/>
    <w:rsid w:val="00A963D7"/>
    <w:rsid w:val="00AA00C6"/>
    <w:rsid w:val="00AA5DBA"/>
    <w:rsid w:val="00AB19AB"/>
    <w:rsid w:val="00AC2051"/>
    <w:rsid w:val="00AC3D5F"/>
    <w:rsid w:val="00AC5D25"/>
    <w:rsid w:val="00AD752E"/>
    <w:rsid w:val="00AE0647"/>
    <w:rsid w:val="00AE235B"/>
    <w:rsid w:val="00AE54B2"/>
    <w:rsid w:val="00AE7429"/>
    <w:rsid w:val="00AF159D"/>
    <w:rsid w:val="00AF7339"/>
    <w:rsid w:val="00B00AE6"/>
    <w:rsid w:val="00B1158E"/>
    <w:rsid w:val="00B2165E"/>
    <w:rsid w:val="00B243D3"/>
    <w:rsid w:val="00B35C9B"/>
    <w:rsid w:val="00B40F53"/>
    <w:rsid w:val="00B41635"/>
    <w:rsid w:val="00B43FF7"/>
    <w:rsid w:val="00B45C2D"/>
    <w:rsid w:val="00B521AF"/>
    <w:rsid w:val="00B634D3"/>
    <w:rsid w:val="00B6626D"/>
    <w:rsid w:val="00B71CF9"/>
    <w:rsid w:val="00B776B4"/>
    <w:rsid w:val="00B91278"/>
    <w:rsid w:val="00B9144F"/>
    <w:rsid w:val="00B9209E"/>
    <w:rsid w:val="00B93C8A"/>
    <w:rsid w:val="00B950E8"/>
    <w:rsid w:val="00B95FB7"/>
    <w:rsid w:val="00BA0DEF"/>
    <w:rsid w:val="00BA655A"/>
    <w:rsid w:val="00BC0CF7"/>
    <w:rsid w:val="00BE3576"/>
    <w:rsid w:val="00BE4286"/>
    <w:rsid w:val="00BE7CF7"/>
    <w:rsid w:val="00BF04B2"/>
    <w:rsid w:val="00BF0724"/>
    <w:rsid w:val="00BF3754"/>
    <w:rsid w:val="00C07567"/>
    <w:rsid w:val="00C07889"/>
    <w:rsid w:val="00C10C83"/>
    <w:rsid w:val="00C11809"/>
    <w:rsid w:val="00C12AE3"/>
    <w:rsid w:val="00C136B4"/>
    <w:rsid w:val="00C23FAA"/>
    <w:rsid w:val="00C36DD9"/>
    <w:rsid w:val="00C377B7"/>
    <w:rsid w:val="00C45346"/>
    <w:rsid w:val="00C4627B"/>
    <w:rsid w:val="00C46B01"/>
    <w:rsid w:val="00C52F0E"/>
    <w:rsid w:val="00C66AFC"/>
    <w:rsid w:val="00C677D1"/>
    <w:rsid w:val="00C704C8"/>
    <w:rsid w:val="00C70E9A"/>
    <w:rsid w:val="00C71E3A"/>
    <w:rsid w:val="00C802F4"/>
    <w:rsid w:val="00C8263E"/>
    <w:rsid w:val="00C8430B"/>
    <w:rsid w:val="00CA7BE3"/>
    <w:rsid w:val="00CB0D76"/>
    <w:rsid w:val="00CB1405"/>
    <w:rsid w:val="00CB384F"/>
    <w:rsid w:val="00CC0F1F"/>
    <w:rsid w:val="00CC773A"/>
    <w:rsid w:val="00CC792D"/>
    <w:rsid w:val="00CC7D17"/>
    <w:rsid w:val="00CD5219"/>
    <w:rsid w:val="00CD7E7D"/>
    <w:rsid w:val="00CE6C83"/>
    <w:rsid w:val="00CF06B3"/>
    <w:rsid w:val="00CF1ABE"/>
    <w:rsid w:val="00CF2917"/>
    <w:rsid w:val="00CF3658"/>
    <w:rsid w:val="00D00A7A"/>
    <w:rsid w:val="00D032FB"/>
    <w:rsid w:val="00D04080"/>
    <w:rsid w:val="00D157E9"/>
    <w:rsid w:val="00D17D38"/>
    <w:rsid w:val="00D224AE"/>
    <w:rsid w:val="00D230F3"/>
    <w:rsid w:val="00D23F68"/>
    <w:rsid w:val="00D3021B"/>
    <w:rsid w:val="00D310DA"/>
    <w:rsid w:val="00D3448A"/>
    <w:rsid w:val="00D34902"/>
    <w:rsid w:val="00D36B52"/>
    <w:rsid w:val="00D40BFF"/>
    <w:rsid w:val="00D469B8"/>
    <w:rsid w:val="00D515D7"/>
    <w:rsid w:val="00D51964"/>
    <w:rsid w:val="00D711EC"/>
    <w:rsid w:val="00D7229A"/>
    <w:rsid w:val="00D737A3"/>
    <w:rsid w:val="00D73E35"/>
    <w:rsid w:val="00D7717F"/>
    <w:rsid w:val="00D82434"/>
    <w:rsid w:val="00D9073C"/>
    <w:rsid w:val="00D94DCE"/>
    <w:rsid w:val="00DB199B"/>
    <w:rsid w:val="00DB5222"/>
    <w:rsid w:val="00DB614E"/>
    <w:rsid w:val="00DD1C9D"/>
    <w:rsid w:val="00DE2E50"/>
    <w:rsid w:val="00DE4620"/>
    <w:rsid w:val="00DE6927"/>
    <w:rsid w:val="00DE7ED5"/>
    <w:rsid w:val="00DF18F9"/>
    <w:rsid w:val="00DF1BA5"/>
    <w:rsid w:val="00DF3328"/>
    <w:rsid w:val="00E02097"/>
    <w:rsid w:val="00E050D7"/>
    <w:rsid w:val="00E12B3D"/>
    <w:rsid w:val="00E16691"/>
    <w:rsid w:val="00E16C64"/>
    <w:rsid w:val="00E3414F"/>
    <w:rsid w:val="00E36D94"/>
    <w:rsid w:val="00E36F6B"/>
    <w:rsid w:val="00E41D97"/>
    <w:rsid w:val="00E4407F"/>
    <w:rsid w:val="00E4539D"/>
    <w:rsid w:val="00E50D6D"/>
    <w:rsid w:val="00E607F6"/>
    <w:rsid w:val="00E6369E"/>
    <w:rsid w:val="00E64355"/>
    <w:rsid w:val="00E67A44"/>
    <w:rsid w:val="00E71847"/>
    <w:rsid w:val="00E77543"/>
    <w:rsid w:val="00E85757"/>
    <w:rsid w:val="00E900AE"/>
    <w:rsid w:val="00E93025"/>
    <w:rsid w:val="00E9473B"/>
    <w:rsid w:val="00E96566"/>
    <w:rsid w:val="00E97BDF"/>
    <w:rsid w:val="00EA3ED7"/>
    <w:rsid w:val="00EA5B92"/>
    <w:rsid w:val="00EA6C1A"/>
    <w:rsid w:val="00EB2ECC"/>
    <w:rsid w:val="00EB4543"/>
    <w:rsid w:val="00EB670E"/>
    <w:rsid w:val="00EC00AD"/>
    <w:rsid w:val="00EC60ED"/>
    <w:rsid w:val="00ED4B56"/>
    <w:rsid w:val="00EE2C9C"/>
    <w:rsid w:val="00EF3B9A"/>
    <w:rsid w:val="00EF3BD5"/>
    <w:rsid w:val="00EF5B63"/>
    <w:rsid w:val="00EF62B1"/>
    <w:rsid w:val="00F1187E"/>
    <w:rsid w:val="00F14243"/>
    <w:rsid w:val="00F154C2"/>
    <w:rsid w:val="00F15DC4"/>
    <w:rsid w:val="00F16E4F"/>
    <w:rsid w:val="00F304C0"/>
    <w:rsid w:val="00F308E8"/>
    <w:rsid w:val="00F31E3B"/>
    <w:rsid w:val="00F42392"/>
    <w:rsid w:val="00F434EE"/>
    <w:rsid w:val="00F523CD"/>
    <w:rsid w:val="00F5698E"/>
    <w:rsid w:val="00F64A4F"/>
    <w:rsid w:val="00F64BB8"/>
    <w:rsid w:val="00F66F09"/>
    <w:rsid w:val="00F72899"/>
    <w:rsid w:val="00F72E4B"/>
    <w:rsid w:val="00F83035"/>
    <w:rsid w:val="00F837C7"/>
    <w:rsid w:val="00F920FF"/>
    <w:rsid w:val="00F95547"/>
    <w:rsid w:val="00FA5732"/>
    <w:rsid w:val="00FA79AF"/>
    <w:rsid w:val="00FB0399"/>
    <w:rsid w:val="00FB2204"/>
    <w:rsid w:val="00FC1027"/>
    <w:rsid w:val="00FC1B8A"/>
    <w:rsid w:val="00FC472D"/>
    <w:rsid w:val="00FC72D3"/>
    <w:rsid w:val="00FC799D"/>
    <w:rsid w:val="00FD0D72"/>
    <w:rsid w:val="00FD5ECD"/>
    <w:rsid w:val="00FE667D"/>
    <w:rsid w:val="00FF293E"/>
    <w:rsid w:val="00FF5E1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imes New Roman"/>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0A77"/>
    <w:pPr>
      <w:spacing w:after="40"/>
    </w:pPr>
  </w:style>
  <w:style w:type="paragraph" w:styleId="Nadpis1">
    <w:name w:val="heading 1"/>
    <w:basedOn w:val="Normln"/>
    <w:link w:val="Nadpis1Char"/>
    <w:uiPriority w:val="9"/>
    <w:qFormat/>
    <w:rsid w:val="0057394E"/>
    <w:pPr>
      <w:pBdr>
        <w:bottom w:val="single" w:sz="4" w:space="1" w:color="auto"/>
      </w:pBdr>
      <w:spacing w:before="100" w:beforeAutospacing="1" w:after="100" w:afterAutospacing="1" w:line="240" w:lineRule="auto"/>
      <w:outlineLvl w:val="0"/>
    </w:pPr>
    <w:rPr>
      <w:rFonts w:eastAsia="Times New Roman"/>
      <w:b/>
      <w:bCs/>
      <w:kern w:val="36"/>
      <w:sz w:val="28"/>
      <w:szCs w:val="48"/>
      <w:lang w:eastAsia="cs-CZ"/>
    </w:rPr>
  </w:style>
  <w:style w:type="paragraph" w:styleId="Nadpis2">
    <w:name w:val="heading 2"/>
    <w:link w:val="Nadpis2Char"/>
    <w:autoRedefine/>
    <w:uiPriority w:val="9"/>
    <w:qFormat/>
    <w:rsid w:val="0057394E"/>
    <w:pPr>
      <w:spacing w:before="100" w:beforeAutospacing="1" w:after="100" w:afterAutospacing="1" w:line="240" w:lineRule="auto"/>
      <w:outlineLvl w:val="1"/>
    </w:pPr>
    <w:rPr>
      <w:rFonts w:eastAsia="Times New Roman" w:cstheme="majorBidi"/>
      <w:b/>
      <w:sz w:val="24"/>
      <w:szCs w:val="36"/>
      <w:u w:val="single"/>
      <w:lang w:eastAsia="cs-CZ"/>
    </w:rPr>
  </w:style>
  <w:style w:type="paragraph" w:styleId="Nadpis3">
    <w:name w:val="heading 3"/>
    <w:basedOn w:val="Normln"/>
    <w:next w:val="Normln"/>
    <w:link w:val="Nadpis3Char"/>
    <w:uiPriority w:val="9"/>
    <w:unhideWhenUsed/>
    <w:qFormat/>
    <w:rsid w:val="0057394E"/>
    <w:pPr>
      <w:keepNext/>
      <w:keepLines/>
      <w:spacing w:before="200" w:after="0"/>
      <w:outlineLvl w:val="2"/>
    </w:pPr>
    <w:rPr>
      <w:rFonts w:eastAsiaTheme="majorEastAsia" w:cstheme="majorBidi"/>
      <w:b/>
      <w:bCs/>
    </w:rPr>
  </w:style>
  <w:style w:type="paragraph" w:styleId="Nadpis4">
    <w:name w:val="heading 4"/>
    <w:basedOn w:val="Normln"/>
    <w:next w:val="Normln"/>
    <w:link w:val="Nadpis4Char"/>
    <w:uiPriority w:val="9"/>
    <w:semiHidden/>
    <w:unhideWhenUsed/>
    <w:qFormat/>
    <w:rsid w:val="009044AD"/>
    <w:pPr>
      <w:keepNext/>
      <w:keepLines/>
      <w:numPr>
        <w:ilvl w:val="3"/>
        <w:numId w:val="22"/>
      </w:numPr>
      <w:spacing w:before="200" w:after="0"/>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semiHidden/>
    <w:unhideWhenUsed/>
    <w:qFormat/>
    <w:rsid w:val="0036453C"/>
    <w:pPr>
      <w:keepNext/>
      <w:keepLines/>
      <w:numPr>
        <w:ilvl w:val="4"/>
        <w:numId w:val="2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36453C"/>
    <w:pPr>
      <w:keepNext/>
      <w:keepLines/>
      <w:numPr>
        <w:ilvl w:val="5"/>
        <w:numId w:val="22"/>
      </w:numPr>
      <w:spacing w:before="200" w:after="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36453C"/>
    <w:pPr>
      <w:keepNext/>
      <w:keepLines/>
      <w:numPr>
        <w:ilvl w:val="6"/>
        <w:numId w:val="2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36453C"/>
    <w:pPr>
      <w:keepNext/>
      <w:keepLines/>
      <w:numPr>
        <w:ilvl w:val="7"/>
        <w:numId w:val="2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36453C"/>
    <w:pPr>
      <w:keepNext/>
      <w:keepLines/>
      <w:numPr>
        <w:ilvl w:val="8"/>
        <w:numId w:val="2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5669"/>
    <w:rPr>
      <w:rFonts w:eastAsia="Times New Roman"/>
      <w:b/>
      <w:bCs/>
      <w:kern w:val="36"/>
      <w:sz w:val="28"/>
      <w:szCs w:val="48"/>
      <w:lang w:eastAsia="cs-CZ"/>
    </w:rPr>
  </w:style>
  <w:style w:type="character" w:customStyle="1" w:styleId="Nadpis2Char">
    <w:name w:val="Nadpis 2 Char"/>
    <w:basedOn w:val="Standardnpsmoodstavce"/>
    <w:link w:val="Nadpis2"/>
    <w:uiPriority w:val="9"/>
    <w:rsid w:val="0057394E"/>
    <w:rPr>
      <w:rFonts w:eastAsia="Times New Roman" w:cstheme="majorBidi"/>
      <w:b/>
      <w:sz w:val="24"/>
      <w:szCs w:val="36"/>
      <w:u w:val="single"/>
      <w:lang w:eastAsia="cs-CZ"/>
    </w:rPr>
  </w:style>
  <w:style w:type="character" w:customStyle="1" w:styleId="apple-converted-space">
    <w:name w:val="apple-converted-space"/>
    <w:basedOn w:val="Standardnpsmoodstavce"/>
    <w:rsid w:val="0044480B"/>
  </w:style>
  <w:style w:type="character" w:styleId="Hypertextovodkaz">
    <w:name w:val="Hyperlink"/>
    <w:basedOn w:val="Standardnpsmoodstavce"/>
    <w:uiPriority w:val="99"/>
    <w:unhideWhenUsed/>
    <w:rsid w:val="0044480B"/>
    <w:rPr>
      <w:color w:val="0000FF"/>
      <w:u w:val="single"/>
    </w:rPr>
  </w:style>
  <w:style w:type="character" w:styleId="Siln">
    <w:name w:val="Strong"/>
    <w:basedOn w:val="Standardnpsmoodstavce"/>
    <w:uiPriority w:val="22"/>
    <w:qFormat/>
    <w:rsid w:val="0044480B"/>
    <w:rPr>
      <w:b/>
      <w:bCs/>
    </w:rPr>
  </w:style>
  <w:style w:type="paragraph" w:styleId="Normlnweb">
    <w:name w:val="Normal (Web)"/>
    <w:basedOn w:val="Normln"/>
    <w:unhideWhenUsed/>
    <w:rsid w:val="0044480B"/>
    <w:pPr>
      <w:spacing w:before="100" w:beforeAutospacing="1" w:after="100" w:afterAutospacing="1" w:line="240" w:lineRule="auto"/>
    </w:pPr>
    <w:rPr>
      <w:rFonts w:ascii="Times New Roman" w:eastAsia="Times New Roman" w:hAnsi="Times New Roman"/>
      <w:sz w:val="24"/>
      <w:szCs w:val="24"/>
      <w:lang w:eastAsia="cs-CZ"/>
    </w:rPr>
  </w:style>
  <w:style w:type="paragraph" w:styleId="z-Zatekformule">
    <w:name w:val="HTML Top of Form"/>
    <w:basedOn w:val="Normln"/>
    <w:next w:val="Normln"/>
    <w:link w:val="z-ZatekformuleChar"/>
    <w:hidden/>
    <w:uiPriority w:val="99"/>
    <w:semiHidden/>
    <w:unhideWhenUsed/>
    <w:rsid w:val="0044480B"/>
    <w:pPr>
      <w:pBdr>
        <w:bottom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uiPriority w:val="99"/>
    <w:semiHidden/>
    <w:rsid w:val="0044480B"/>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unhideWhenUsed/>
    <w:rsid w:val="0044480B"/>
    <w:pPr>
      <w:pBdr>
        <w:top w:val="single" w:sz="6" w:space="1" w:color="auto"/>
      </w:pBdr>
      <w:spacing w:after="0" w:line="240" w:lineRule="auto"/>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uiPriority w:val="99"/>
    <w:rsid w:val="0044480B"/>
    <w:rPr>
      <w:rFonts w:ascii="Arial" w:eastAsia="Times New Roman" w:hAnsi="Arial" w:cs="Arial"/>
      <w:vanish/>
      <w:sz w:val="16"/>
      <w:szCs w:val="16"/>
      <w:lang w:eastAsia="cs-CZ"/>
    </w:rPr>
  </w:style>
  <w:style w:type="character" w:customStyle="1" w:styleId="nova-cena-detail">
    <w:name w:val="nova-cena-detail"/>
    <w:basedOn w:val="Standardnpsmoodstavce"/>
    <w:rsid w:val="0064688C"/>
  </w:style>
  <w:style w:type="character" w:customStyle="1" w:styleId="green">
    <w:name w:val="green"/>
    <w:basedOn w:val="Standardnpsmoodstavce"/>
    <w:rsid w:val="001463BB"/>
  </w:style>
  <w:style w:type="paragraph" w:customStyle="1" w:styleId="attachment">
    <w:name w:val="attachment"/>
    <w:basedOn w:val="Normln"/>
    <w:rsid w:val="00DD1C9D"/>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rsid w:val="00425669"/>
    <w:rPr>
      <w:rFonts w:eastAsiaTheme="majorEastAsia" w:cstheme="majorBidi"/>
      <w:b/>
      <w:bCs/>
    </w:rPr>
  </w:style>
  <w:style w:type="character" w:customStyle="1" w:styleId="label4">
    <w:name w:val="label4"/>
    <w:basedOn w:val="Standardnpsmoodstavce"/>
    <w:rsid w:val="004209B2"/>
  </w:style>
  <w:style w:type="character" w:customStyle="1" w:styleId="Nadpis4Char">
    <w:name w:val="Nadpis 4 Char"/>
    <w:basedOn w:val="Standardnpsmoodstavce"/>
    <w:link w:val="Nadpis4"/>
    <w:uiPriority w:val="9"/>
    <w:semiHidden/>
    <w:rsid w:val="009044AD"/>
    <w:rPr>
      <w:rFonts w:asciiTheme="majorHAnsi" w:eastAsiaTheme="majorEastAsia" w:hAnsiTheme="majorHAnsi" w:cstheme="majorBidi"/>
      <w:b/>
      <w:bCs/>
      <w:i/>
      <w:iCs/>
      <w:color w:val="5B9BD5" w:themeColor="accent1"/>
    </w:rPr>
  </w:style>
  <w:style w:type="character" w:customStyle="1" w:styleId="fleft">
    <w:name w:val="fleft"/>
    <w:basedOn w:val="Standardnpsmoodstavce"/>
    <w:rsid w:val="00F72899"/>
  </w:style>
  <w:style w:type="character" w:customStyle="1" w:styleId="price-novat">
    <w:name w:val="price-novat"/>
    <w:basedOn w:val="Standardnpsmoodstavce"/>
    <w:rsid w:val="00F72899"/>
  </w:style>
  <w:style w:type="character" w:customStyle="1" w:styleId="price-value">
    <w:name w:val="price-value"/>
    <w:basedOn w:val="Standardnpsmoodstavce"/>
    <w:rsid w:val="00F72899"/>
  </w:style>
  <w:style w:type="character" w:customStyle="1" w:styleId="count">
    <w:name w:val="count"/>
    <w:basedOn w:val="Standardnpsmoodstavce"/>
    <w:rsid w:val="00F72899"/>
  </w:style>
  <w:style w:type="paragraph" w:customStyle="1" w:styleId="headline150">
    <w:name w:val="headline150"/>
    <w:basedOn w:val="Normln"/>
    <w:rsid w:val="008937F0"/>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blok150">
    <w:name w:val="blok150"/>
    <w:basedOn w:val="Normln"/>
    <w:rsid w:val="008937F0"/>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linkitem">
    <w:name w:val="linkitem"/>
    <w:basedOn w:val="Normln"/>
    <w:rsid w:val="008937F0"/>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menubox1">
    <w:name w:val="menubox1"/>
    <w:basedOn w:val="Normln"/>
    <w:rsid w:val="008937F0"/>
    <w:pPr>
      <w:spacing w:before="100" w:beforeAutospacing="1" w:after="100" w:afterAutospacing="1" w:line="240" w:lineRule="auto"/>
    </w:pPr>
    <w:rPr>
      <w:rFonts w:ascii="Times New Roman" w:eastAsia="Times New Roman" w:hAnsi="Times New Roman"/>
      <w:sz w:val="24"/>
      <w:szCs w:val="24"/>
      <w:lang w:eastAsia="cs-CZ"/>
    </w:rPr>
  </w:style>
  <w:style w:type="table" w:styleId="Mkatabulky">
    <w:name w:val="Table Grid"/>
    <w:basedOn w:val="Normlntabulka"/>
    <w:uiPriority w:val="39"/>
    <w:rsid w:val="005742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E96566"/>
    <w:pPr>
      <w:spacing w:after="0" w:line="240" w:lineRule="auto"/>
    </w:pPr>
  </w:style>
  <w:style w:type="paragraph" w:styleId="Zhlav">
    <w:name w:val="header"/>
    <w:basedOn w:val="Normln"/>
    <w:link w:val="ZhlavChar"/>
    <w:uiPriority w:val="99"/>
    <w:rsid w:val="00E900AE"/>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ZhlavChar">
    <w:name w:val="Záhlaví Char"/>
    <w:basedOn w:val="Standardnpsmoodstavce"/>
    <w:link w:val="Zhlav"/>
    <w:uiPriority w:val="99"/>
    <w:rsid w:val="00E900AE"/>
    <w:rPr>
      <w:rFonts w:ascii="Times New Roman" w:eastAsia="Times New Roman" w:hAnsi="Times New Roman"/>
      <w:sz w:val="24"/>
      <w:szCs w:val="24"/>
      <w:lang w:eastAsia="cs-CZ"/>
    </w:rPr>
  </w:style>
  <w:style w:type="paragraph" w:customStyle="1" w:styleId="Textodstavce">
    <w:name w:val="Text odstavce"/>
    <w:basedOn w:val="Normln"/>
    <w:rsid w:val="00EA3ED7"/>
    <w:pPr>
      <w:numPr>
        <w:numId w:val="9"/>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EA3ED7"/>
    <w:pPr>
      <w:numPr>
        <w:ilvl w:val="2"/>
        <w:numId w:val="9"/>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EA3ED7"/>
    <w:pPr>
      <w:numPr>
        <w:ilvl w:val="1"/>
        <w:numId w:val="9"/>
      </w:numPr>
      <w:spacing w:after="0" w:line="240" w:lineRule="auto"/>
      <w:jc w:val="both"/>
      <w:outlineLvl w:val="7"/>
    </w:pPr>
    <w:rPr>
      <w:rFonts w:ascii="Times New Roman" w:eastAsia="Times New Roman" w:hAnsi="Times New Roman"/>
      <w:sz w:val="24"/>
      <w:szCs w:val="20"/>
      <w:lang w:eastAsia="cs-CZ"/>
    </w:rPr>
  </w:style>
  <w:style w:type="paragraph" w:styleId="Odstavecseseznamem">
    <w:name w:val="List Paragraph"/>
    <w:basedOn w:val="Normln"/>
    <w:uiPriority w:val="34"/>
    <w:qFormat/>
    <w:rsid w:val="00D04080"/>
    <w:pPr>
      <w:spacing w:after="200" w:line="276" w:lineRule="auto"/>
      <w:ind w:left="720"/>
      <w:contextualSpacing/>
    </w:pPr>
    <w:rPr>
      <w:rFonts w:asciiTheme="minorHAnsi" w:hAnsiTheme="minorHAnsi" w:cstheme="minorBidi"/>
    </w:rPr>
  </w:style>
  <w:style w:type="paragraph" w:styleId="Nadpisobsahu">
    <w:name w:val="TOC Heading"/>
    <w:basedOn w:val="Nadpis1"/>
    <w:next w:val="Normln"/>
    <w:uiPriority w:val="39"/>
    <w:semiHidden/>
    <w:unhideWhenUsed/>
    <w:qFormat/>
    <w:rsid w:val="00350A77"/>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Cs w:val="28"/>
      <w:lang w:eastAsia="en-US"/>
    </w:rPr>
  </w:style>
  <w:style w:type="paragraph" w:styleId="Obsah1">
    <w:name w:val="toc 1"/>
    <w:basedOn w:val="Normln"/>
    <w:next w:val="Normln"/>
    <w:autoRedefine/>
    <w:uiPriority w:val="39"/>
    <w:unhideWhenUsed/>
    <w:rsid w:val="0041218A"/>
    <w:pPr>
      <w:tabs>
        <w:tab w:val="right" w:leader="dot" w:pos="9062"/>
      </w:tabs>
      <w:spacing w:after="100"/>
    </w:pPr>
    <w:rPr>
      <w:noProof/>
    </w:rPr>
  </w:style>
  <w:style w:type="paragraph" w:styleId="Obsah3">
    <w:name w:val="toc 3"/>
    <w:basedOn w:val="Normln"/>
    <w:next w:val="Normln"/>
    <w:autoRedefine/>
    <w:uiPriority w:val="39"/>
    <w:unhideWhenUsed/>
    <w:rsid w:val="00350A77"/>
    <w:pPr>
      <w:spacing w:after="100"/>
      <w:ind w:left="440"/>
    </w:pPr>
  </w:style>
  <w:style w:type="paragraph" w:styleId="Obsah2">
    <w:name w:val="toc 2"/>
    <w:basedOn w:val="Normln"/>
    <w:next w:val="Normln"/>
    <w:autoRedefine/>
    <w:uiPriority w:val="39"/>
    <w:unhideWhenUsed/>
    <w:rsid w:val="00350A77"/>
    <w:pPr>
      <w:spacing w:after="100"/>
      <w:ind w:left="220"/>
    </w:pPr>
  </w:style>
  <w:style w:type="paragraph" w:styleId="Textbubliny">
    <w:name w:val="Balloon Text"/>
    <w:basedOn w:val="Normln"/>
    <w:link w:val="TextbublinyChar"/>
    <w:uiPriority w:val="99"/>
    <w:semiHidden/>
    <w:unhideWhenUsed/>
    <w:rsid w:val="00665A5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65A56"/>
    <w:rPr>
      <w:rFonts w:ascii="Tahoma" w:hAnsi="Tahoma" w:cs="Tahoma"/>
      <w:sz w:val="16"/>
      <w:szCs w:val="16"/>
    </w:rPr>
  </w:style>
  <w:style w:type="paragraph" w:styleId="Zpat">
    <w:name w:val="footer"/>
    <w:basedOn w:val="Normln"/>
    <w:link w:val="ZpatChar"/>
    <w:uiPriority w:val="99"/>
    <w:unhideWhenUsed/>
    <w:rsid w:val="00224127"/>
    <w:pPr>
      <w:tabs>
        <w:tab w:val="center" w:pos="4536"/>
        <w:tab w:val="right" w:pos="9072"/>
      </w:tabs>
      <w:spacing w:after="0" w:line="240" w:lineRule="auto"/>
    </w:pPr>
  </w:style>
  <w:style w:type="character" w:customStyle="1" w:styleId="ZpatChar">
    <w:name w:val="Zápatí Char"/>
    <w:basedOn w:val="Standardnpsmoodstavce"/>
    <w:link w:val="Zpat"/>
    <w:uiPriority w:val="99"/>
    <w:rsid w:val="00224127"/>
  </w:style>
  <w:style w:type="paragraph" w:customStyle="1" w:styleId="Default">
    <w:name w:val="Default"/>
    <w:rsid w:val="00103E7E"/>
    <w:pPr>
      <w:autoSpaceDE w:val="0"/>
      <w:autoSpaceDN w:val="0"/>
      <w:adjustRightInd w:val="0"/>
      <w:spacing w:after="0" w:line="240" w:lineRule="auto"/>
    </w:pPr>
    <w:rPr>
      <w:rFonts w:ascii="Calibri" w:hAnsi="Calibri" w:cs="Calibri"/>
      <w:color w:val="000000"/>
      <w:sz w:val="24"/>
      <w:szCs w:val="24"/>
    </w:rPr>
  </w:style>
  <w:style w:type="character" w:customStyle="1" w:styleId="Nadpis5Char">
    <w:name w:val="Nadpis 5 Char"/>
    <w:basedOn w:val="Standardnpsmoodstavce"/>
    <w:link w:val="Nadpis5"/>
    <w:uiPriority w:val="9"/>
    <w:semiHidden/>
    <w:rsid w:val="0036453C"/>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36453C"/>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36453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36453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36453C"/>
    <w:rPr>
      <w:rFonts w:asciiTheme="majorHAnsi" w:eastAsiaTheme="majorEastAsia" w:hAnsiTheme="majorHAnsi" w:cstheme="majorBidi"/>
      <w:i/>
      <w:iCs/>
      <w:color w:val="404040" w:themeColor="text1" w:themeTint="BF"/>
      <w:sz w:val="20"/>
      <w:szCs w:val="20"/>
    </w:rPr>
  </w:style>
  <w:style w:type="paragraph" w:styleId="Prosttext">
    <w:name w:val="Plain Text"/>
    <w:basedOn w:val="Normln"/>
    <w:link w:val="ProsttextChar"/>
    <w:rsid w:val="00425669"/>
    <w:pPr>
      <w:widowControl w:val="0"/>
      <w:spacing w:after="0" w:line="240" w:lineRule="auto"/>
    </w:pPr>
    <w:rPr>
      <w:rFonts w:ascii="Courier New" w:eastAsia="Times New Roman" w:hAnsi="Courier New"/>
      <w:sz w:val="20"/>
      <w:szCs w:val="20"/>
      <w:lang w:eastAsia="cs-CZ"/>
    </w:rPr>
  </w:style>
  <w:style w:type="character" w:customStyle="1" w:styleId="ProsttextChar">
    <w:name w:val="Prostý text Char"/>
    <w:basedOn w:val="Standardnpsmoodstavce"/>
    <w:link w:val="Prosttext"/>
    <w:rsid w:val="00425669"/>
    <w:rPr>
      <w:rFonts w:ascii="Courier New" w:eastAsia="Times New Roman" w:hAnsi="Courier New"/>
      <w:sz w:val="20"/>
      <w:szCs w:val="20"/>
      <w:lang w:eastAsia="cs-CZ"/>
    </w:rPr>
  </w:style>
  <w:style w:type="paragraph" w:customStyle="1" w:styleId="Obsahtabulky">
    <w:name w:val="Obsah tabulky"/>
    <w:basedOn w:val="Normln"/>
    <w:rsid w:val="00221CCC"/>
    <w:pPr>
      <w:suppressLineNumbers/>
      <w:suppressAutoHyphens/>
      <w:spacing w:after="0" w:line="240" w:lineRule="auto"/>
      <w:jc w:val="both"/>
    </w:pPr>
    <w:rPr>
      <w:rFonts w:ascii="Times New Roman" w:eastAsia="Times New Roman" w:hAnsi="Times New Roman"/>
      <w:sz w:val="24"/>
      <w:szCs w:val="20"/>
      <w:lang w:eastAsia="ar-SA"/>
    </w:rPr>
  </w:style>
</w:styles>
</file>

<file path=word/webSettings.xml><?xml version="1.0" encoding="utf-8"?>
<w:webSettings xmlns:r="http://schemas.openxmlformats.org/officeDocument/2006/relationships" xmlns:w="http://schemas.openxmlformats.org/wordprocessingml/2006/main">
  <w:divs>
    <w:div w:id="31198514">
      <w:bodyDiv w:val="1"/>
      <w:marLeft w:val="0"/>
      <w:marRight w:val="0"/>
      <w:marTop w:val="0"/>
      <w:marBottom w:val="0"/>
      <w:divBdr>
        <w:top w:val="none" w:sz="0" w:space="0" w:color="auto"/>
        <w:left w:val="none" w:sz="0" w:space="0" w:color="auto"/>
        <w:bottom w:val="none" w:sz="0" w:space="0" w:color="auto"/>
        <w:right w:val="none" w:sz="0" w:space="0" w:color="auto"/>
      </w:divBdr>
    </w:div>
    <w:div w:id="91321030">
      <w:bodyDiv w:val="1"/>
      <w:marLeft w:val="0"/>
      <w:marRight w:val="0"/>
      <w:marTop w:val="0"/>
      <w:marBottom w:val="0"/>
      <w:divBdr>
        <w:top w:val="none" w:sz="0" w:space="0" w:color="auto"/>
        <w:left w:val="none" w:sz="0" w:space="0" w:color="auto"/>
        <w:bottom w:val="none" w:sz="0" w:space="0" w:color="auto"/>
        <w:right w:val="none" w:sz="0" w:space="0" w:color="auto"/>
      </w:divBdr>
    </w:div>
    <w:div w:id="118844945">
      <w:bodyDiv w:val="1"/>
      <w:marLeft w:val="0"/>
      <w:marRight w:val="0"/>
      <w:marTop w:val="0"/>
      <w:marBottom w:val="0"/>
      <w:divBdr>
        <w:top w:val="none" w:sz="0" w:space="0" w:color="auto"/>
        <w:left w:val="none" w:sz="0" w:space="0" w:color="auto"/>
        <w:bottom w:val="none" w:sz="0" w:space="0" w:color="auto"/>
        <w:right w:val="none" w:sz="0" w:space="0" w:color="auto"/>
      </w:divBdr>
    </w:div>
    <w:div w:id="143474374">
      <w:bodyDiv w:val="1"/>
      <w:marLeft w:val="0"/>
      <w:marRight w:val="0"/>
      <w:marTop w:val="0"/>
      <w:marBottom w:val="0"/>
      <w:divBdr>
        <w:top w:val="none" w:sz="0" w:space="0" w:color="auto"/>
        <w:left w:val="none" w:sz="0" w:space="0" w:color="auto"/>
        <w:bottom w:val="none" w:sz="0" w:space="0" w:color="auto"/>
        <w:right w:val="none" w:sz="0" w:space="0" w:color="auto"/>
      </w:divBdr>
    </w:div>
    <w:div w:id="229774552">
      <w:bodyDiv w:val="1"/>
      <w:marLeft w:val="0"/>
      <w:marRight w:val="0"/>
      <w:marTop w:val="0"/>
      <w:marBottom w:val="0"/>
      <w:divBdr>
        <w:top w:val="none" w:sz="0" w:space="0" w:color="auto"/>
        <w:left w:val="none" w:sz="0" w:space="0" w:color="auto"/>
        <w:bottom w:val="none" w:sz="0" w:space="0" w:color="auto"/>
        <w:right w:val="none" w:sz="0" w:space="0" w:color="auto"/>
      </w:divBdr>
    </w:div>
    <w:div w:id="269553312">
      <w:bodyDiv w:val="1"/>
      <w:marLeft w:val="0"/>
      <w:marRight w:val="0"/>
      <w:marTop w:val="0"/>
      <w:marBottom w:val="0"/>
      <w:divBdr>
        <w:top w:val="none" w:sz="0" w:space="0" w:color="auto"/>
        <w:left w:val="none" w:sz="0" w:space="0" w:color="auto"/>
        <w:bottom w:val="none" w:sz="0" w:space="0" w:color="auto"/>
        <w:right w:val="none" w:sz="0" w:space="0" w:color="auto"/>
      </w:divBdr>
    </w:div>
    <w:div w:id="278535654">
      <w:bodyDiv w:val="1"/>
      <w:marLeft w:val="0"/>
      <w:marRight w:val="0"/>
      <w:marTop w:val="0"/>
      <w:marBottom w:val="0"/>
      <w:divBdr>
        <w:top w:val="none" w:sz="0" w:space="0" w:color="auto"/>
        <w:left w:val="none" w:sz="0" w:space="0" w:color="auto"/>
        <w:bottom w:val="none" w:sz="0" w:space="0" w:color="auto"/>
        <w:right w:val="none" w:sz="0" w:space="0" w:color="auto"/>
      </w:divBdr>
    </w:div>
    <w:div w:id="310863411">
      <w:bodyDiv w:val="1"/>
      <w:marLeft w:val="0"/>
      <w:marRight w:val="0"/>
      <w:marTop w:val="0"/>
      <w:marBottom w:val="0"/>
      <w:divBdr>
        <w:top w:val="none" w:sz="0" w:space="0" w:color="auto"/>
        <w:left w:val="none" w:sz="0" w:space="0" w:color="auto"/>
        <w:bottom w:val="none" w:sz="0" w:space="0" w:color="auto"/>
        <w:right w:val="none" w:sz="0" w:space="0" w:color="auto"/>
      </w:divBdr>
    </w:div>
    <w:div w:id="323944985">
      <w:bodyDiv w:val="1"/>
      <w:marLeft w:val="0"/>
      <w:marRight w:val="0"/>
      <w:marTop w:val="0"/>
      <w:marBottom w:val="0"/>
      <w:divBdr>
        <w:top w:val="none" w:sz="0" w:space="0" w:color="auto"/>
        <w:left w:val="none" w:sz="0" w:space="0" w:color="auto"/>
        <w:bottom w:val="none" w:sz="0" w:space="0" w:color="auto"/>
        <w:right w:val="none" w:sz="0" w:space="0" w:color="auto"/>
      </w:divBdr>
    </w:div>
    <w:div w:id="369765578">
      <w:bodyDiv w:val="1"/>
      <w:marLeft w:val="0"/>
      <w:marRight w:val="0"/>
      <w:marTop w:val="0"/>
      <w:marBottom w:val="0"/>
      <w:divBdr>
        <w:top w:val="none" w:sz="0" w:space="0" w:color="auto"/>
        <w:left w:val="none" w:sz="0" w:space="0" w:color="auto"/>
        <w:bottom w:val="none" w:sz="0" w:space="0" w:color="auto"/>
        <w:right w:val="none" w:sz="0" w:space="0" w:color="auto"/>
      </w:divBdr>
      <w:divsChild>
        <w:div w:id="1067151014">
          <w:marLeft w:val="0"/>
          <w:marRight w:val="0"/>
          <w:marTop w:val="0"/>
          <w:marBottom w:val="0"/>
          <w:divBdr>
            <w:top w:val="none" w:sz="0" w:space="0" w:color="auto"/>
            <w:left w:val="none" w:sz="0" w:space="0" w:color="auto"/>
            <w:bottom w:val="none" w:sz="0" w:space="0" w:color="auto"/>
            <w:right w:val="none" w:sz="0" w:space="0" w:color="auto"/>
          </w:divBdr>
        </w:div>
        <w:div w:id="75640929">
          <w:marLeft w:val="0"/>
          <w:marRight w:val="0"/>
          <w:marTop w:val="0"/>
          <w:marBottom w:val="0"/>
          <w:divBdr>
            <w:top w:val="none" w:sz="0" w:space="0" w:color="auto"/>
            <w:left w:val="none" w:sz="0" w:space="0" w:color="auto"/>
            <w:bottom w:val="none" w:sz="0" w:space="0" w:color="auto"/>
            <w:right w:val="none" w:sz="0" w:space="0" w:color="auto"/>
          </w:divBdr>
        </w:div>
        <w:div w:id="79065146">
          <w:marLeft w:val="0"/>
          <w:marRight w:val="0"/>
          <w:marTop w:val="0"/>
          <w:marBottom w:val="0"/>
          <w:divBdr>
            <w:top w:val="none" w:sz="0" w:space="0" w:color="auto"/>
            <w:left w:val="none" w:sz="0" w:space="0" w:color="auto"/>
            <w:bottom w:val="none" w:sz="0" w:space="0" w:color="auto"/>
            <w:right w:val="none" w:sz="0" w:space="0" w:color="auto"/>
          </w:divBdr>
        </w:div>
        <w:div w:id="1172525249">
          <w:marLeft w:val="0"/>
          <w:marRight w:val="0"/>
          <w:marTop w:val="0"/>
          <w:marBottom w:val="0"/>
          <w:divBdr>
            <w:top w:val="none" w:sz="0" w:space="0" w:color="auto"/>
            <w:left w:val="none" w:sz="0" w:space="0" w:color="auto"/>
            <w:bottom w:val="none" w:sz="0" w:space="0" w:color="auto"/>
            <w:right w:val="none" w:sz="0" w:space="0" w:color="auto"/>
          </w:divBdr>
          <w:divsChild>
            <w:div w:id="2054845647">
              <w:marLeft w:val="0"/>
              <w:marRight w:val="0"/>
              <w:marTop w:val="0"/>
              <w:marBottom w:val="0"/>
              <w:divBdr>
                <w:top w:val="none" w:sz="0" w:space="0" w:color="auto"/>
                <w:left w:val="single" w:sz="6" w:space="8" w:color="CCCCCC"/>
                <w:bottom w:val="single" w:sz="6" w:space="8" w:color="CCCCCC"/>
                <w:right w:val="none" w:sz="0" w:space="0" w:color="auto"/>
              </w:divBdr>
            </w:div>
          </w:divsChild>
        </w:div>
      </w:divsChild>
    </w:div>
    <w:div w:id="395667251">
      <w:bodyDiv w:val="1"/>
      <w:marLeft w:val="0"/>
      <w:marRight w:val="0"/>
      <w:marTop w:val="0"/>
      <w:marBottom w:val="0"/>
      <w:divBdr>
        <w:top w:val="none" w:sz="0" w:space="0" w:color="auto"/>
        <w:left w:val="none" w:sz="0" w:space="0" w:color="auto"/>
        <w:bottom w:val="none" w:sz="0" w:space="0" w:color="auto"/>
        <w:right w:val="none" w:sz="0" w:space="0" w:color="auto"/>
      </w:divBdr>
    </w:div>
    <w:div w:id="400254717">
      <w:bodyDiv w:val="1"/>
      <w:marLeft w:val="0"/>
      <w:marRight w:val="0"/>
      <w:marTop w:val="0"/>
      <w:marBottom w:val="0"/>
      <w:divBdr>
        <w:top w:val="none" w:sz="0" w:space="0" w:color="auto"/>
        <w:left w:val="none" w:sz="0" w:space="0" w:color="auto"/>
        <w:bottom w:val="none" w:sz="0" w:space="0" w:color="auto"/>
        <w:right w:val="none" w:sz="0" w:space="0" w:color="auto"/>
      </w:divBdr>
      <w:divsChild>
        <w:div w:id="1140030700">
          <w:marLeft w:val="0"/>
          <w:marRight w:val="0"/>
          <w:marTop w:val="0"/>
          <w:marBottom w:val="0"/>
          <w:divBdr>
            <w:top w:val="none" w:sz="0" w:space="0" w:color="auto"/>
            <w:left w:val="none" w:sz="0" w:space="0" w:color="auto"/>
            <w:bottom w:val="none" w:sz="0" w:space="0" w:color="auto"/>
            <w:right w:val="none" w:sz="0" w:space="0" w:color="auto"/>
          </w:divBdr>
        </w:div>
        <w:div w:id="804927986">
          <w:marLeft w:val="0"/>
          <w:marRight w:val="0"/>
          <w:marTop w:val="0"/>
          <w:marBottom w:val="0"/>
          <w:divBdr>
            <w:top w:val="none" w:sz="0" w:space="0" w:color="auto"/>
            <w:left w:val="none" w:sz="0" w:space="0" w:color="auto"/>
            <w:bottom w:val="none" w:sz="0" w:space="0" w:color="auto"/>
            <w:right w:val="none" w:sz="0" w:space="0" w:color="auto"/>
          </w:divBdr>
          <w:divsChild>
            <w:div w:id="1976519838">
              <w:marLeft w:val="0"/>
              <w:marRight w:val="0"/>
              <w:marTop w:val="0"/>
              <w:marBottom w:val="0"/>
              <w:divBdr>
                <w:top w:val="none" w:sz="0" w:space="0" w:color="auto"/>
                <w:left w:val="none" w:sz="0" w:space="0" w:color="auto"/>
                <w:bottom w:val="none" w:sz="0" w:space="0" w:color="auto"/>
                <w:right w:val="none" w:sz="0" w:space="0" w:color="auto"/>
              </w:divBdr>
              <w:divsChild>
                <w:div w:id="652414728">
                  <w:marLeft w:val="313"/>
                  <w:marRight w:val="0"/>
                  <w:marTop w:val="0"/>
                  <w:marBottom w:val="0"/>
                  <w:divBdr>
                    <w:top w:val="none" w:sz="0" w:space="0" w:color="auto"/>
                    <w:left w:val="none" w:sz="0" w:space="0" w:color="auto"/>
                    <w:bottom w:val="none" w:sz="0" w:space="0" w:color="auto"/>
                    <w:right w:val="none" w:sz="0" w:space="0" w:color="auto"/>
                  </w:divBdr>
                </w:div>
                <w:div w:id="676690118">
                  <w:marLeft w:val="0"/>
                  <w:marRight w:val="0"/>
                  <w:marTop w:val="626"/>
                  <w:marBottom w:val="0"/>
                  <w:divBdr>
                    <w:top w:val="none" w:sz="0" w:space="0" w:color="auto"/>
                    <w:left w:val="none" w:sz="0" w:space="0" w:color="auto"/>
                    <w:bottom w:val="none" w:sz="0" w:space="0" w:color="auto"/>
                    <w:right w:val="none" w:sz="0" w:space="0" w:color="auto"/>
                  </w:divBdr>
                  <w:divsChild>
                    <w:div w:id="1318921690">
                      <w:marLeft w:val="0"/>
                      <w:marRight w:val="0"/>
                      <w:marTop w:val="0"/>
                      <w:marBottom w:val="0"/>
                      <w:divBdr>
                        <w:top w:val="none" w:sz="0" w:space="0" w:color="auto"/>
                        <w:left w:val="none" w:sz="0" w:space="0" w:color="auto"/>
                        <w:bottom w:val="none" w:sz="0" w:space="0" w:color="auto"/>
                        <w:right w:val="none" w:sz="0" w:space="0" w:color="auto"/>
                      </w:divBdr>
                      <w:divsChild>
                        <w:div w:id="633830623">
                          <w:marLeft w:val="0"/>
                          <w:marRight w:val="150"/>
                          <w:marTop w:val="0"/>
                          <w:marBottom w:val="0"/>
                          <w:divBdr>
                            <w:top w:val="none" w:sz="0" w:space="0" w:color="auto"/>
                            <w:left w:val="none" w:sz="0" w:space="0" w:color="auto"/>
                            <w:bottom w:val="none" w:sz="0" w:space="0" w:color="auto"/>
                            <w:right w:val="none" w:sz="0" w:space="0" w:color="auto"/>
                          </w:divBdr>
                        </w:div>
                        <w:div w:id="521675226">
                          <w:marLeft w:val="0"/>
                          <w:marRight w:val="150"/>
                          <w:marTop w:val="0"/>
                          <w:marBottom w:val="0"/>
                          <w:divBdr>
                            <w:top w:val="none" w:sz="0" w:space="0" w:color="auto"/>
                            <w:left w:val="none" w:sz="0" w:space="0" w:color="auto"/>
                            <w:bottom w:val="none" w:sz="0" w:space="0" w:color="auto"/>
                            <w:right w:val="none" w:sz="0" w:space="0" w:color="auto"/>
                          </w:divBdr>
                        </w:div>
                        <w:div w:id="1211304353">
                          <w:marLeft w:val="0"/>
                          <w:marRight w:val="150"/>
                          <w:marTop w:val="0"/>
                          <w:marBottom w:val="0"/>
                          <w:divBdr>
                            <w:top w:val="none" w:sz="0" w:space="0" w:color="auto"/>
                            <w:left w:val="none" w:sz="0" w:space="0" w:color="auto"/>
                            <w:bottom w:val="none" w:sz="0" w:space="0" w:color="auto"/>
                            <w:right w:val="none" w:sz="0" w:space="0" w:color="auto"/>
                          </w:divBdr>
                        </w:div>
                        <w:div w:id="192729801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3258565">
      <w:bodyDiv w:val="1"/>
      <w:marLeft w:val="0"/>
      <w:marRight w:val="0"/>
      <w:marTop w:val="0"/>
      <w:marBottom w:val="0"/>
      <w:divBdr>
        <w:top w:val="none" w:sz="0" w:space="0" w:color="auto"/>
        <w:left w:val="none" w:sz="0" w:space="0" w:color="auto"/>
        <w:bottom w:val="none" w:sz="0" w:space="0" w:color="auto"/>
        <w:right w:val="none" w:sz="0" w:space="0" w:color="auto"/>
      </w:divBdr>
    </w:div>
    <w:div w:id="484780338">
      <w:bodyDiv w:val="1"/>
      <w:marLeft w:val="0"/>
      <w:marRight w:val="0"/>
      <w:marTop w:val="0"/>
      <w:marBottom w:val="0"/>
      <w:divBdr>
        <w:top w:val="none" w:sz="0" w:space="0" w:color="auto"/>
        <w:left w:val="none" w:sz="0" w:space="0" w:color="auto"/>
        <w:bottom w:val="none" w:sz="0" w:space="0" w:color="auto"/>
        <w:right w:val="none" w:sz="0" w:space="0" w:color="auto"/>
      </w:divBdr>
    </w:div>
    <w:div w:id="485052673">
      <w:bodyDiv w:val="1"/>
      <w:marLeft w:val="0"/>
      <w:marRight w:val="0"/>
      <w:marTop w:val="0"/>
      <w:marBottom w:val="0"/>
      <w:divBdr>
        <w:top w:val="none" w:sz="0" w:space="0" w:color="auto"/>
        <w:left w:val="none" w:sz="0" w:space="0" w:color="auto"/>
        <w:bottom w:val="none" w:sz="0" w:space="0" w:color="auto"/>
        <w:right w:val="none" w:sz="0" w:space="0" w:color="auto"/>
      </w:divBdr>
    </w:div>
    <w:div w:id="512035561">
      <w:bodyDiv w:val="1"/>
      <w:marLeft w:val="0"/>
      <w:marRight w:val="0"/>
      <w:marTop w:val="0"/>
      <w:marBottom w:val="0"/>
      <w:divBdr>
        <w:top w:val="none" w:sz="0" w:space="0" w:color="auto"/>
        <w:left w:val="none" w:sz="0" w:space="0" w:color="auto"/>
        <w:bottom w:val="none" w:sz="0" w:space="0" w:color="auto"/>
        <w:right w:val="none" w:sz="0" w:space="0" w:color="auto"/>
      </w:divBdr>
    </w:div>
    <w:div w:id="565338099">
      <w:bodyDiv w:val="1"/>
      <w:marLeft w:val="0"/>
      <w:marRight w:val="0"/>
      <w:marTop w:val="0"/>
      <w:marBottom w:val="0"/>
      <w:divBdr>
        <w:top w:val="none" w:sz="0" w:space="0" w:color="auto"/>
        <w:left w:val="none" w:sz="0" w:space="0" w:color="auto"/>
        <w:bottom w:val="none" w:sz="0" w:space="0" w:color="auto"/>
        <w:right w:val="none" w:sz="0" w:space="0" w:color="auto"/>
      </w:divBdr>
      <w:divsChild>
        <w:div w:id="1413308235">
          <w:marLeft w:val="375"/>
          <w:marRight w:val="0"/>
          <w:marTop w:val="0"/>
          <w:marBottom w:val="0"/>
          <w:divBdr>
            <w:top w:val="none" w:sz="0" w:space="0" w:color="auto"/>
            <w:left w:val="none" w:sz="0" w:space="0" w:color="auto"/>
            <w:bottom w:val="none" w:sz="0" w:space="0" w:color="auto"/>
            <w:right w:val="none" w:sz="0" w:space="0" w:color="auto"/>
          </w:divBdr>
        </w:div>
        <w:div w:id="158155118">
          <w:marLeft w:val="0"/>
          <w:marRight w:val="0"/>
          <w:marTop w:val="750"/>
          <w:marBottom w:val="0"/>
          <w:divBdr>
            <w:top w:val="none" w:sz="0" w:space="0" w:color="auto"/>
            <w:left w:val="none" w:sz="0" w:space="0" w:color="auto"/>
            <w:bottom w:val="none" w:sz="0" w:space="0" w:color="auto"/>
            <w:right w:val="none" w:sz="0" w:space="0" w:color="auto"/>
          </w:divBdr>
          <w:divsChild>
            <w:div w:id="730807217">
              <w:marLeft w:val="0"/>
              <w:marRight w:val="0"/>
              <w:marTop w:val="0"/>
              <w:marBottom w:val="0"/>
              <w:divBdr>
                <w:top w:val="none" w:sz="0" w:space="0" w:color="auto"/>
                <w:left w:val="none" w:sz="0" w:space="0" w:color="auto"/>
                <w:bottom w:val="none" w:sz="0" w:space="0" w:color="auto"/>
                <w:right w:val="none" w:sz="0" w:space="0" w:color="auto"/>
              </w:divBdr>
              <w:divsChild>
                <w:div w:id="198372741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574826486">
      <w:bodyDiv w:val="1"/>
      <w:marLeft w:val="0"/>
      <w:marRight w:val="0"/>
      <w:marTop w:val="0"/>
      <w:marBottom w:val="0"/>
      <w:divBdr>
        <w:top w:val="none" w:sz="0" w:space="0" w:color="auto"/>
        <w:left w:val="none" w:sz="0" w:space="0" w:color="auto"/>
        <w:bottom w:val="none" w:sz="0" w:space="0" w:color="auto"/>
        <w:right w:val="none" w:sz="0" w:space="0" w:color="auto"/>
      </w:divBdr>
    </w:div>
    <w:div w:id="617444057">
      <w:bodyDiv w:val="1"/>
      <w:marLeft w:val="0"/>
      <w:marRight w:val="0"/>
      <w:marTop w:val="0"/>
      <w:marBottom w:val="0"/>
      <w:divBdr>
        <w:top w:val="none" w:sz="0" w:space="0" w:color="auto"/>
        <w:left w:val="none" w:sz="0" w:space="0" w:color="auto"/>
        <w:bottom w:val="none" w:sz="0" w:space="0" w:color="auto"/>
        <w:right w:val="none" w:sz="0" w:space="0" w:color="auto"/>
      </w:divBdr>
      <w:divsChild>
        <w:div w:id="1935284407">
          <w:marLeft w:val="0"/>
          <w:marRight w:val="180"/>
          <w:marTop w:val="0"/>
          <w:marBottom w:val="0"/>
          <w:divBdr>
            <w:top w:val="none" w:sz="0" w:space="0" w:color="auto"/>
            <w:left w:val="none" w:sz="0" w:space="0" w:color="auto"/>
            <w:bottom w:val="none" w:sz="0" w:space="0" w:color="auto"/>
            <w:right w:val="none" w:sz="0" w:space="0" w:color="auto"/>
          </w:divBdr>
        </w:div>
      </w:divsChild>
    </w:div>
    <w:div w:id="624430579">
      <w:bodyDiv w:val="1"/>
      <w:marLeft w:val="0"/>
      <w:marRight w:val="0"/>
      <w:marTop w:val="0"/>
      <w:marBottom w:val="0"/>
      <w:divBdr>
        <w:top w:val="none" w:sz="0" w:space="0" w:color="auto"/>
        <w:left w:val="none" w:sz="0" w:space="0" w:color="auto"/>
        <w:bottom w:val="none" w:sz="0" w:space="0" w:color="auto"/>
        <w:right w:val="none" w:sz="0" w:space="0" w:color="auto"/>
      </w:divBdr>
    </w:div>
    <w:div w:id="669256638">
      <w:bodyDiv w:val="1"/>
      <w:marLeft w:val="0"/>
      <w:marRight w:val="0"/>
      <w:marTop w:val="0"/>
      <w:marBottom w:val="0"/>
      <w:divBdr>
        <w:top w:val="none" w:sz="0" w:space="0" w:color="auto"/>
        <w:left w:val="none" w:sz="0" w:space="0" w:color="auto"/>
        <w:bottom w:val="none" w:sz="0" w:space="0" w:color="auto"/>
        <w:right w:val="none" w:sz="0" w:space="0" w:color="auto"/>
      </w:divBdr>
    </w:div>
    <w:div w:id="689834916">
      <w:bodyDiv w:val="1"/>
      <w:marLeft w:val="0"/>
      <w:marRight w:val="0"/>
      <w:marTop w:val="0"/>
      <w:marBottom w:val="0"/>
      <w:divBdr>
        <w:top w:val="none" w:sz="0" w:space="0" w:color="auto"/>
        <w:left w:val="none" w:sz="0" w:space="0" w:color="auto"/>
        <w:bottom w:val="none" w:sz="0" w:space="0" w:color="auto"/>
        <w:right w:val="none" w:sz="0" w:space="0" w:color="auto"/>
      </w:divBdr>
      <w:divsChild>
        <w:div w:id="1173030360">
          <w:marLeft w:val="0"/>
          <w:marRight w:val="0"/>
          <w:marTop w:val="0"/>
          <w:marBottom w:val="0"/>
          <w:divBdr>
            <w:top w:val="none" w:sz="0" w:space="0" w:color="auto"/>
            <w:left w:val="none" w:sz="0" w:space="0" w:color="auto"/>
            <w:bottom w:val="none" w:sz="0" w:space="0" w:color="auto"/>
            <w:right w:val="none" w:sz="0" w:space="0" w:color="auto"/>
          </w:divBdr>
          <w:divsChild>
            <w:div w:id="441463783">
              <w:marLeft w:val="376"/>
              <w:marRight w:val="0"/>
              <w:marTop w:val="0"/>
              <w:marBottom w:val="125"/>
              <w:divBdr>
                <w:top w:val="none" w:sz="0" w:space="0" w:color="auto"/>
                <w:left w:val="none" w:sz="0" w:space="0" w:color="auto"/>
                <w:bottom w:val="none" w:sz="0" w:space="0" w:color="auto"/>
                <w:right w:val="none" w:sz="0" w:space="0" w:color="auto"/>
              </w:divBdr>
            </w:div>
          </w:divsChild>
        </w:div>
        <w:div w:id="766534871">
          <w:marLeft w:val="0"/>
          <w:marRight w:val="0"/>
          <w:marTop w:val="0"/>
          <w:marBottom w:val="0"/>
          <w:divBdr>
            <w:top w:val="none" w:sz="0" w:space="0" w:color="auto"/>
            <w:left w:val="none" w:sz="0" w:space="0" w:color="auto"/>
            <w:bottom w:val="single" w:sz="24" w:space="0" w:color="FFFFFF"/>
            <w:right w:val="none" w:sz="0" w:space="0" w:color="auto"/>
          </w:divBdr>
        </w:div>
      </w:divsChild>
    </w:div>
    <w:div w:id="709108024">
      <w:bodyDiv w:val="1"/>
      <w:marLeft w:val="0"/>
      <w:marRight w:val="0"/>
      <w:marTop w:val="0"/>
      <w:marBottom w:val="0"/>
      <w:divBdr>
        <w:top w:val="none" w:sz="0" w:space="0" w:color="auto"/>
        <w:left w:val="none" w:sz="0" w:space="0" w:color="auto"/>
        <w:bottom w:val="none" w:sz="0" w:space="0" w:color="auto"/>
        <w:right w:val="none" w:sz="0" w:space="0" w:color="auto"/>
      </w:divBdr>
    </w:div>
    <w:div w:id="743528183">
      <w:bodyDiv w:val="1"/>
      <w:marLeft w:val="0"/>
      <w:marRight w:val="0"/>
      <w:marTop w:val="0"/>
      <w:marBottom w:val="0"/>
      <w:divBdr>
        <w:top w:val="none" w:sz="0" w:space="0" w:color="auto"/>
        <w:left w:val="none" w:sz="0" w:space="0" w:color="auto"/>
        <w:bottom w:val="none" w:sz="0" w:space="0" w:color="auto"/>
        <w:right w:val="none" w:sz="0" w:space="0" w:color="auto"/>
      </w:divBdr>
    </w:div>
    <w:div w:id="751127293">
      <w:bodyDiv w:val="1"/>
      <w:marLeft w:val="0"/>
      <w:marRight w:val="0"/>
      <w:marTop w:val="0"/>
      <w:marBottom w:val="0"/>
      <w:divBdr>
        <w:top w:val="none" w:sz="0" w:space="0" w:color="auto"/>
        <w:left w:val="none" w:sz="0" w:space="0" w:color="auto"/>
        <w:bottom w:val="none" w:sz="0" w:space="0" w:color="auto"/>
        <w:right w:val="none" w:sz="0" w:space="0" w:color="auto"/>
      </w:divBdr>
    </w:div>
    <w:div w:id="757755161">
      <w:bodyDiv w:val="1"/>
      <w:marLeft w:val="0"/>
      <w:marRight w:val="0"/>
      <w:marTop w:val="0"/>
      <w:marBottom w:val="0"/>
      <w:divBdr>
        <w:top w:val="none" w:sz="0" w:space="0" w:color="auto"/>
        <w:left w:val="none" w:sz="0" w:space="0" w:color="auto"/>
        <w:bottom w:val="none" w:sz="0" w:space="0" w:color="auto"/>
        <w:right w:val="none" w:sz="0" w:space="0" w:color="auto"/>
      </w:divBdr>
    </w:div>
    <w:div w:id="783114049">
      <w:bodyDiv w:val="1"/>
      <w:marLeft w:val="0"/>
      <w:marRight w:val="0"/>
      <w:marTop w:val="0"/>
      <w:marBottom w:val="0"/>
      <w:divBdr>
        <w:top w:val="none" w:sz="0" w:space="0" w:color="auto"/>
        <w:left w:val="none" w:sz="0" w:space="0" w:color="auto"/>
        <w:bottom w:val="none" w:sz="0" w:space="0" w:color="auto"/>
        <w:right w:val="none" w:sz="0" w:space="0" w:color="auto"/>
      </w:divBdr>
    </w:div>
    <w:div w:id="822742182">
      <w:bodyDiv w:val="1"/>
      <w:marLeft w:val="0"/>
      <w:marRight w:val="0"/>
      <w:marTop w:val="0"/>
      <w:marBottom w:val="0"/>
      <w:divBdr>
        <w:top w:val="none" w:sz="0" w:space="0" w:color="auto"/>
        <w:left w:val="none" w:sz="0" w:space="0" w:color="auto"/>
        <w:bottom w:val="none" w:sz="0" w:space="0" w:color="auto"/>
        <w:right w:val="none" w:sz="0" w:space="0" w:color="auto"/>
      </w:divBdr>
    </w:div>
    <w:div w:id="825782913">
      <w:bodyDiv w:val="1"/>
      <w:marLeft w:val="0"/>
      <w:marRight w:val="0"/>
      <w:marTop w:val="0"/>
      <w:marBottom w:val="0"/>
      <w:divBdr>
        <w:top w:val="none" w:sz="0" w:space="0" w:color="auto"/>
        <w:left w:val="none" w:sz="0" w:space="0" w:color="auto"/>
        <w:bottom w:val="none" w:sz="0" w:space="0" w:color="auto"/>
        <w:right w:val="none" w:sz="0" w:space="0" w:color="auto"/>
      </w:divBdr>
      <w:divsChild>
        <w:div w:id="612981968">
          <w:marLeft w:val="0"/>
          <w:marRight w:val="0"/>
          <w:marTop w:val="0"/>
          <w:marBottom w:val="0"/>
          <w:divBdr>
            <w:top w:val="none" w:sz="0" w:space="0" w:color="auto"/>
            <w:left w:val="none" w:sz="0" w:space="0" w:color="auto"/>
            <w:bottom w:val="none" w:sz="0" w:space="0" w:color="auto"/>
            <w:right w:val="none" w:sz="0" w:space="0" w:color="auto"/>
          </w:divBdr>
        </w:div>
        <w:div w:id="1117022627">
          <w:marLeft w:val="0"/>
          <w:marRight w:val="0"/>
          <w:marTop w:val="0"/>
          <w:marBottom w:val="0"/>
          <w:divBdr>
            <w:top w:val="none" w:sz="0" w:space="0" w:color="auto"/>
            <w:left w:val="none" w:sz="0" w:space="0" w:color="auto"/>
            <w:bottom w:val="none" w:sz="0" w:space="0" w:color="auto"/>
            <w:right w:val="none" w:sz="0" w:space="0" w:color="auto"/>
          </w:divBdr>
          <w:divsChild>
            <w:div w:id="1907522807">
              <w:marLeft w:val="0"/>
              <w:marRight w:val="0"/>
              <w:marTop w:val="0"/>
              <w:marBottom w:val="0"/>
              <w:divBdr>
                <w:top w:val="none" w:sz="0" w:space="0" w:color="auto"/>
                <w:left w:val="none" w:sz="0" w:space="0" w:color="auto"/>
                <w:bottom w:val="none" w:sz="0" w:space="0" w:color="auto"/>
                <w:right w:val="none" w:sz="0" w:space="0" w:color="auto"/>
              </w:divBdr>
              <w:divsChild>
                <w:div w:id="1047797011">
                  <w:marLeft w:val="0"/>
                  <w:marRight w:val="0"/>
                  <w:marTop w:val="0"/>
                  <w:marBottom w:val="351"/>
                  <w:divBdr>
                    <w:top w:val="none" w:sz="0" w:space="0" w:color="auto"/>
                    <w:left w:val="none" w:sz="0" w:space="0" w:color="auto"/>
                    <w:bottom w:val="none" w:sz="0" w:space="0" w:color="auto"/>
                    <w:right w:val="none" w:sz="0" w:space="0" w:color="auto"/>
                  </w:divBdr>
                </w:div>
              </w:divsChild>
            </w:div>
          </w:divsChild>
        </w:div>
      </w:divsChild>
    </w:div>
    <w:div w:id="840435402">
      <w:bodyDiv w:val="1"/>
      <w:marLeft w:val="0"/>
      <w:marRight w:val="0"/>
      <w:marTop w:val="0"/>
      <w:marBottom w:val="0"/>
      <w:divBdr>
        <w:top w:val="none" w:sz="0" w:space="0" w:color="auto"/>
        <w:left w:val="none" w:sz="0" w:space="0" w:color="auto"/>
        <w:bottom w:val="none" w:sz="0" w:space="0" w:color="auto"/>
        <w:right w:val="none" w:sz="0" w:space="0" w:color="auto"/>
      </w:divBdr>
      <w:divsChild>
        <w:div w:id="1414936580">
          <w:marLeft w:val="0"/>
          <w:marRight w:val="0"/>
          <w:marTop w:val="0"/>
          <w:marBottom w:val="0"/>
          <w:divBdr>
            <w:top w:val="none" w:sz="0" w:space="0" w:color="auto"/>
            <w:left w:val="none" w:sz="0" w:space="0" w:color="auto"/>
            <w:bottom w:val="none" w:sz="0" w:space="0" w:color="auto"/>
            <w:right w:val="none" w:sz="0" w:space="0" w:color="auto"/>
          </w:divBdr>
        </w:div>
        <w:div w:id="1604921058">
          <w:marLeft w:val="0"/>
          <w:marRight w:val="0"/>
          <w:marTop w:val="0"/>
          <w:marBottom w:val="0"/>
          <w:divBdr>
            <w:top w:val="none" w:sz="0" w:space="0" w:color="auto"/>
            <w:left w:val="none" w:sz="0" w:space="0" w:color="auto"/>
            <w:bottom w:val="none" w:sz="0" w:space="0" w:color="auto"/>
            <w:right w:val="none" w:sz="0" w:space="0" w:color="auto"/>
          </w:divBdr>
          <w:divsChild>
            <w:div w:id="2134060231">
              <w:marLeft w:val="0"/>
              <w:marRight w:val="0"/>
              <w:marTop w:val="0"/>
              <w:marBottom w:val="0"/>
              <w:divBdr>
                <w:top w:val="none" w:sz="0" w:space="0" w:color="auto"/>
                <w:left w:val="none" w:sz="0" w:space="0" w:color="auto"/>
                <w:bottom w:val="none" w:sz="0" w:space="0" w:color="auto"/>
                <w:right w:val="none" w:sz="0" w:space="0" w:color="auto"/>
              </w:divBdr>
              <w:divsChild>
                <w:div w:id="2097242599">
                  <w:marLeft w:val="0"/>
                  <w:marRight w:val="0"/>
                  <w:marTop w:val="0"/>
                  <w:marBottom w:val="351"/>
                  <w:divBdr>
                    <w:top w:val="none" w:sz="0" w:space="0" w:color="auto"/>
                    <w:left w:val="none" w:sz="0" w:space="0" w:color="auto"/>
                    <w:bottom w:val="none" w:sz="0" w:space="0" w:color="auto"/>
                    <w:right w:val="none" w:sz="0" w:space="0" w:color="auto"/>
                  </w:divBdr>
                </w:div>
              </w:divsChild>
            </w:div>
          </w:divsChild>
        </w:div>
      </w:divsChild>
    </w:div>
    <w:div w:id="938873688">
      <w:bodyDiv w:val="1"/>
      <w:marLeft w:val="0"/>
      <w:marRight w:val="0"/>
      <w:marTop w:val="0"/>
      <w:marBottom w:val="0"/>
      <w:divBdr>
        <w:top w:val="none" w:sz="0" w:space="0" w:color="auto"/>
        <w:left w:val="none" w:sz="0" w:space="0" w:color="auto"/>
        <w:bottom w:val="none" w:sz="0" w:space="0" w:color="auto"/>
        <w:right w:val="none" w:sz="0" w:space="0" w:color="auto"/>
      </w:divBdr>
    </w:div>
    <w:div w:id="974219527">
      <w:bodyDiv w:val="1"/>
      <w:marLeft w:val="0"/>
      <w:marRight w:val="0"/>
      <w:marTop w:val="0"/>
      <w:marBottom w:val="0"/>
      <w:divBdr>
        <w:top w:val="none" w:sz="0" w:space="0" w:color="auto"/>
        <w:left w:val="none" w:sz="0" w:space="0" w:color="auto"/>
        <w:bottom w:val="none" w:sz="0" w:space="0" w:color="auto"/>
        <w:right w:val="none" w:sz="0" w:space="0" w:color="auto"/>
      </w:divBdr>
    </w:div>
    <w:div w:id="978874832">
      <w:bodyDiv w:val="1"/>
      <w:marLeft w:val="0"/>
      <w:marRight w:val="0"/>
      <w:marTop w:val="0"/>
      <w:marBottom w:val="0"/>
      <w:divBdr>
        <w:top w:val="none" w:sz="0" w:space="0" w:color="auto"/>
        <w:left w:val="none" w:sz="0" w:space="0" w:color="auto"/>
        <w:bottom w:val="none" w:sz="0" w:space="0" w:color="auto"/>
        <w:right w:val="none" w:sz="0" w:space="0" w:color="auto"/>
      </w:divBdr>
    </w:div>
    <w:div w:id="991713782">
      <w:bodyDiv w:val="1"/>
      <w:marLeft w:val="0"/>
      <w:marRight w:val="0"/>
      <w:marTop w:val="0"/>
      <w:marBottom w:val="0"/>
      <w:divBdr>
        <w:top w:val="none" w:sz="0" w:space="0" w:color="auto"/>
        <w:left w:val="none" w:sz="0" w:space="0" w:color="auto"/>
        <w:bottom w:val="none" w:sz="0" w:space="0" w:color="auto"/>
        <w:right w:val="none" w:sz="0" w:space="0" w:color="auto"/>
      </w:divBdr>
      <w:divsChild>
        <w:div w:id="2125885509">
          <w:marLeft w:val="0"/>
          <w:marRight w:val="0"/>
          <w:marTop w:val="0"/>
          <w:marBottom w:val="0"/>
          <w:divBdr>
            <w:top w:val="none" w:sz="0" w:space="0" w:color="auto"/>
            <w:left w:val="none" w:sz="0" w:space="0" w:color="auto"/>
            <w:bottom w:val="none" w:sz="0" w:space="0" w:color="auto"/>
            <w:right w:val="none" w:sz="0" w:space="0" w:color="auto"/>
          </w:divBdr>
        </w:div>
        <w:div w:id="1012149958">
          <w:marLeft w:val="0"/>
          <w:marRight w:val="0"/>
          <w:marTop w:val="0"/>
          <w:marBottom w:val="0"/>
          <w:divBdr>
            <w:top w:val="none" w:sz="0" w:space="0" w:color="auto"/>
            <w:left w:val="none" w:sz="0" w:space="0" w:color="auto"/>
            <w:bottom w:val="none" w:sz="0" w:space="0" w:color="auto"/>
            <w:right w:val="none" w:sz="0" w:space="0" w:color="auto"/>
          </w:divBdr>
        </w:div>
        <w:div w:id="2077899344">
          <w:marLeft w:val="0"/>
          <w:marRight w:val="0"/>
          <w:marTop w:val="0"/>
          <w:marBottom w:val="0"/>
          <w:divBdr>
            <w:top w:val="none" w:sz="0" w:space="0" w:color="auto"/>
            <w:left w:val="none" w:sz="0" w:space="0" w:color="auto"/>
            <w:bottom w:val="none" w:sz="0" w:space="0" w:color="auto"/>
            <w:right w:val="none" w:sz="0" w:space="0" w:color="auto"/>
          </w:divBdr>
        </w:div>
      </w:divsChild>
    </w:div>
    <w:div w:id="1005858809">
      <w:bodyDiv w:val="1"/>
      <w:marLeft w:val="0"/>
      <w:marRight w:val="0"/>
      <w:marTop w:val="0"/>
      <w:marBottom w:val="0"/>
      <w:divBdr>
        <w:top w:val="none" w:sz="0" w:space="0" w:color="auto"/>
        <w:left w:val="none" w:sz="0" w:space="0" w:color="auto"/>
        <w:bottom w:val="none" w:sz="0" w:space="0" w:color="auto"/>
        <w:right w:val="none" w:sz="0" w:space="0" w:color="auto"/>
      </w:divBdr>
      <w:divsChild>
        <w:div w:id="768164807">
          <w:marLeft w:val="450"/>
          <w:marRight w:val="0"/>
          <w:marTop w:val="0"/>
          <w:marBottom w:val="150"/>
          <w:divBdr>
            <w:top w:val="none" w:sz="0" w:space="0" w:color="auto"/>
            <w:left w:val="none" w:sz="0" w:space="0" w:color="auto"/>
            <w:bottom w:val="none" w:sz="0" w:space="0" w:color="auto"/>
            <w:right w:val="none" w:sz="0" w:space="0" w:color="auto"/>
          </w:divBdr>
        </w:div>
      </w:divsChild>
    </w:div>
    <w:div w:id="1023894624">
      <w:bodyDiv w:val="1"/>
      <w:marLeft w:val="0"/>
      <w:marRight w:val="0"/>
      <w:marTop w:val="0"/>
      <w:marBottom w:val="0"/>
      <w:divBdr>
        <w:top w:val="none" w:sz="0" w:space="0" w:color="auto"/>
        <w:left w:val="none" w:sz="0" w:space="0" w:color="auto"/>
        <w:bottom w:val="none" w:sz="0" w:space="0" w:color="auto"/>
        <w:right w:val="none" w:sz="0" w:space="0" w:color="auto"/>
      </w:divBdr>
      <w:divsChild>
        <w:div w:id="1496872744">
          <w:marLeft w:val="0"/>
          <w:marRight w:val="0"/>
          <w:marTop w:val="0"/>
          <w:marBottom w:val="150"/>
          <w:divBdr>
            <w:top w:val="none" w:sz="0" w:space="0" w:color="auto"/>
            <w:left w:val="none" w:sz="0" w:space="0" w:color="auto"/>
            <w:bottom w:val="none" w:sz="0" w:space="0" w:color="auto"/>
            <w:right w:val="none" w:sz="0" w:space="0" w:color="auto"/>
          </w:divBdr>
        </w:div>
      </w:divsChild>
    </w:div>
    <w:div w:id="1080983135">
      <w:bodyDiv w:val="1"/>
      <w:marLeft w:val="0"/>
      <w:marRight w:val="0"/>
      <w:marTop w:val="0"/>
      <w:marBottom w:val="0"/>
      <w:divBdr>
        <w:top w:val="none" w:sz="0" w:space="0" w:color="auto"/>
        <w:left w:val="none" w:sz="0" w:space="0" w:color="auto"/>
        <w:bottom w:val="none" w:sz="0" w:space="0" w:color="auto"/>
        <w:right w:val="none" w:sz="0" w:space="0" w:color="auto"/>
      </w:divBdr>
    </w:div>
    <w:div w:id="1142888358">
      <w:bodyDiv w:val="1"/>
      <w:marLeft w:val="0"/>
      <w:marRight w:val="0"/>
      <w:marTop w:val="0"/>
      <w:marBottom w:val="0"/>
      <w:divBdr>
        <w:top w:val="none" w:sz="0" w:space="0" w:color="auto"/>
        <w:left w:val="none" w:sz="0" w:space="0" w:color="auto"/>
        <w:bottom w:val="none" w:sz="0" w:space="0" w:color="auto"/>
        <w:right w:val="none" w:sz="0" w:space="0" w:color="auto"/>
      </w:divBdr>
    </w:div>
    <w:div w:id="1195726678">
      <w:bodyDiv w:val="1"/>
      <w:marLeft w:val="0"/>
      <w:marRight w:val="0"/>
      <w:marTop w:val="0"/>
      <w:marBottom w:val="0"/>
      <w:divBdr>
        <w:top w:val="none" w:sz="0" w:space="0" w:color="auto"/>
        <w:left w:val="none" w:sz="0" w:space="0" w:color="auto"/>
        <w:bottom w:val="none" w:sz="0" w:space="0" w:color="auto"/>
        <w:right w:val="none" w:sz="0" w:space="0" w:color="auto"/>
      </w:divBdr>
    </w:div>
    <w:div w:id="1258946594">
      <w:bodyDiv w:val="1"/>
      <w:marLeft w:val="0"/>
      <w:marRight w:val="0"/>
      <w:marTop w:val="0"/>
      <w:marBottom w:val="0"/>
      <w:divBdr>
        <w:top w:val="none" w:sz="0" w:space="0" w:color="auto"/>
        <w:left w:val="none" w:sz="0" w:space="0" w:color="auto"/>
        <w:bottom w:val="none" w:sz="0" w:space="0" w:color="auto"/>
        <w:right w:val="none" w:sz="0" w:space="0" w:color="auto"/>
      </w:divBdr>
    </w:div>
    <w:div w:id="1275214112">
      <w:bodyDiv w:val="1"/>
      <w:marLeft w:val="0"/>
      <w:marRight w:val="0"/>
      <w:marTop w:val="0"/>
      <w:marBottom w:val="0"/>
      <w:divBdr>
        <w:top w:val="none" w:sz="0" w:space="0" w:color="auto"/>
        <w:left w:val="none" w:sz="0" w:space="0" w:color="auto"/>
        <w:bottom w:val="none" w:sz="0" w:space="0" w:color="auto"/>
        <w:right w:val="none" w:sz="0" w:space="0" w:color="auto"/>
      </w:divBdr>
    </w:div>
    <w:div w:id="1294479136">
      <w:bodyDiv w:val="1"/>
      <w:marLeft w:val="0"/>
      <w:marRight w:val="0"/>
      <w:marTop w:val="0"/>
      <w:marBottom w:val="0"/>
      <w:divBdr>
        <w:top w:val="none" w:sz="0" w:space="0" w:color="auto"/>
        <w:left w:val="none" w:sz="0" w:space="0" w:color="auto"/>
        <w:bottom w:val="none" w:sz="0" w:space="0" w:color="auto"/>
        <w:right w:val="none" w:sz="0" w:space="0" w:color="auto"/>
      </w:divBdr>
    </w:div>
    <w:div w:id="1378818613">
      <w:bodyDiv w:val="1"/>
      <w:marLeft w:val="0"/>
      <w:marRight w:val="0"/>
      <w:marTop w:val="0"/>
      <w:marBottom w:val="0"/>
      <w:divBdr>
        <w:top w:val="none" w:sz="0" w:space="0" w:color="auto"/>
        <w:left w:val="none" w:sz="0" w:space="0" w:color="auto"/>
        <w:bottom w:val="none" w:sz="0" w:space="0" w:color="auto"/>
        <w:right w:val="none" w:sz="0" w:space="0" w:color="auto"/>
      </w:divBdr>
      <w:divsChild>
        <w:div w:id="73479667">
          <w:marLeft w:val="376"/>
          <w:marRight w:val="0"/>
          <w:marTop w:val="0"/>
          <w:marBottom w:val="125"/>
          <w:divBdr>
            <w:top w:val="none" w:sz="0" w:space="0" w:color="auto"/>
            <w:left w:val="none" w:sz="0" w:space="0" w:color="auto"/>
            <w:bottom w:val="none" w:sz="0" w:space="0" w:color="auto"/>
            <w:right w:val="none" w:sz="0" w:space="0" w:color="auto"/>
          </w:divBdr>
        </w:div>
      </w:divsChild>
    </w:div>
    <w:div w:id="1415669058">
      <w:bodyDiv w:val="1"/>
      <w:marLeft w:val="0"/>
      <w:marRight w:val="0"/>
      <w:marTop w:val="0"/>
      <w:marBottom w:val="0"/>
      <w:divBdr>
        <w:top w:val="none" w:sz="0" w:space="0" w:color="auto"/>
        <w:left w:val="none" w:sz="0" w:space="0" w:color="auto"/>
        <w:bottom w:val="none" w:sz="0" w:space="0" w:color="auto"/>
        <w:right w:val="none" w:sz="0" w:space="0" w:color="auto"/>
      </w:divBdr>
      <w:divsChild>
        <w:div w:id="1020820768">
          <w:marLeft w:val="0"/>
          <w:marRight w:val="0"/>
          <w:marTop w:val="0"/>
          <w:marBottom w:val="0"/>
          <w:divBdr>
            <w:top w:val="none" w:sz="0" w:space="0" w:color="auto"/>
            <w:left w:val="none" w:sz="0" w:space="0" w:color="auto"/>
            <w:bottom w:val="none" w:sz="0" w:space="0" w:color="auto"/>
            <w:right w:val="none" w:sz="0" w:space="0" w:color="auto"/>
          </w:divBdr>
          <w:divsChild>
            <w:div w:id="1076443492">
              <w:marLeft w:val="376"/>
              <w:marRight w:val="0"/>
              <w:marTop w:val="0"/>
              <w:marBottom w:val="125"/>
              <w:divBdr>
                <w:top w:val="none" w:sz="0" w:space="0" w:color="auto"/>
                <w:left w:val="none" w:sz="0" w:space="0" w:color="auto"/>
                <w:bottom w:val="none" w:sz="0" w:space="0" w:color="auto"/>
                <w:right w:val="none" w:sz="0" w:space="0" w:color="auto"/>
              </w:divBdr>
            </w:div>
          </w:divsChild>
        </w:div>
        <w:div w:id="1429694433">
          <w:marLeft w:val="0"/>
          <w:marRight w:val="0"/>
          <w:marTop w:val="0"/>
          <w:marBottom w:val="0"/>
          <w:divBdr>
            <w:top w:val="none" w:sz="0" w:space="0" w:color="auto"/>
            <w:left w:val="none" w:sz="0" w:space="0" w:color="auto"/>
            <w:bottom w:val="single" w:sz="24" w:space="0" w:color="FFFFFF"/>
            <w:right w:val="none" w:sz="0" w:space="0" w:color="auto"/>
          </w:divBdr>
        </w:div>
      </w:divsChild>
    </w:div>
    <w:div w:id="1417022839">
      <w:bodyDiv w:val="1"/>
      <w:marLeft w:val="0"/>
      <w:marRight w:val="0"/>
      <w:marTop w:val="0"/>
      <w:marBottom w:val="0"/>
      <w:divBdr>
        <w:top w:val="none" w:sz="0" w:space="0" w:color="auto"/>
        <w:left w:val="none" w:sz="0" w:space="0" w:color="auto"/>
        <w:bottom w:val="none" w:sz="0" w:space="0" w:color="auto"/>
        <w:right w:val="none" w:sz="0" w:space="0" w:color="auto"/>
      </w:divBdr>
    </w:div>
    <w:div w:id="1433549543">
      <w:bodyDiv w:val="1"/>
      <w:marLeft w:val="0"/>
      <w:marRight w:val="0"/>
      <w:marTop w:val="0"/>
      <w:marBottom w:val="0"/>
      <w:divBdr>
        <w:top w:val="none" w:sz="0" w:space="0" w:color="auto"/>
        <w:left w:val="none" w:sz="0" w:space="0" w:color="auto"/>
        <w:bottom w:val="none" w:sz="0" w:space="0" w:color="auto"/>
        <w:right w:val="none" w:sz="0" w:space="0" w:color="auto"/>
      </w:divBdr>
      <w:divsChild>
        <w:div w:id="283583269">
          <w:marLeft w:val="0"/>
          <w:marRight w:val="0"/>
          <w:marTop w:val="0"/>
          <w:marBottom w:val="0"/>
          <w:divBdr>
            <w:top w:val="none" w:sz="0" w:space="0" w:color="auto"/>
            <w:left w:val="none" w:sz="0" w:space="0" w:color="auto"/>
            <w:bottom w:val="none" w:sz="0" w:space="0" w:color="auto"/>
            <w:right w:val="none" w:sz="0" w:space="0" w:color="auto"/>
          </w:divBdr>
          <w:divsChild>
            <w:div w:id="402215171">
              <w:marLeft w:val="25"/>
              <w:marRight w:val="25"/>
              <w:marTop w:val="0"/>
              <w:marBottom w:val="50"/>
              <w:divBdr>
                <w:top w:val="none" w:sz="0" w:space="0" w:color="auto"/>
                <w:left w:val="none" w:sz="0" w:space="0" w:color="auto"/>
                <w:bottom w:val="none" w:sz="0" w:space="0" w:color="auto"/>
                <w:right w:val="none" w:sz="0" w:space="0" w:color="auto"/>
              </w:divBdr>
            </w:div>
          </w:divsChild>
        </w:div>
      </w:divsChild>
    </w:div>
    <w:div w:id="1436755516">
      <w:bodyDiv w:val="1"/>
      <w:marLeft w:val="0"/>
      <w:marRight w:val="0"/>
      <w:marTop w:val="0"/>
      <w:marBottom w:val="0"/>
      <w:divBdr>
        <w:top w:val="none" w:sz="0" w:space="0" w:color="auto"/>
        <w:left w:val="none" w:sz="0" w:space="0" w:color="auto"/>
        <w:bottom w:val="none" w:sz="0" w:space="0" w:color="auto"/>
        <w:right w:val="none" w:sz="0" w:space="0" w:color="auto"/>
      </w:divBdr>
      <w:divsChild>
        <w:div w:id="1463621940">
          <w:marLeft w:val="0"/>
          <w:marRight w:val="0"/>
          <w:marTop w:val="0"/>
          <w:marBottom w:val="0"/>
          <w:divBdr>
            <w:top w:val="none" w:sz="0" w:space="0" w:color="auto"/>
            <w:left w:val="none" w:sz="0" w:space="0" w:color="auto"/>
            <w:bottom w:val="none" w:sz="0" w:space="0" w:color="auto"/>
            <w:right w:val="none" w:sz="0" w:space="0" w:color="auto"/>
          </w:divBdr>
          <w:divsChild>
            <w:div w:id="1003120249">
              <w:marLeft w:val="0"/>
              <w:marRight w:val="0"/>
              <w:marTop w:val="626"/>
              <w:marBottom w:val="0"/>
              <w:divBdr>
                <w:top w:val="none" w:sz="0" w:space="0" w:color="auto"/>
                <w:left w:val="none" w:sz="0" w:space="0" w:color="auto"/>
                <w:bottom w:val="none" w:sz="0" w:space="0" w:color="auto"/>
                <w:right w:val="none" w:sz="0" w:space="0" w:color="auto"/>
              </w:divBdr>
              <w:divsChild>
                <w:div w:id="1938127952">
                  <w:marLeft w:val="0"/>
                  <w:marRight w:val="0"/>
                  <w:marTop w:val="0"/>
                  <w:marBottom w:val="0"/>
                  <w:divBdr>
                    <w:top w:val="none" w:sz="0" w:space="0" w:color="auto"/>
                    <w:left w:val="none" w:sz="0" w:space="0" w:color="auto"/>
                    <w:bottom w:val="none" w:sz="0" w:space="0" w:color="auto"/>
                    <w:right w:val="none" w:sz="0" w:space="0" w:color="auto"/>
                  </w:divBdr>
                  <w:divsChild>
                    <w:div w:id="1604609777">
                      <w:marLeft w:val="0"/>
                      <w:marRight w:val="150"/>
                      <w:marTop w:val="0"/>
                      <w:marBottom w:val="0"/>
                      <w:divBdr>
                        <w:top w:val="none" w:sz="0" w:space="0" w:color="auto"/>
                        <w:left w:val="none" w:sz="0" w:space="0" w:color="auto"/>
                        <w:bottom w:val="none" w:sz="0" w:space="0" w:color="auto"/>
                        <w:right w:val="none" w:sz="0" w:space="0" w:color="auto"/>
                      </w:divBdr>
                    </w:div>
                    <w:div w:id="1524829591">
                      <w:marLeft w:val="0"/>
                      <w:marRight w:val="150"/>
                      <w:marTop w:val="0"/>
                      <w:marBottom w:val="0"/>
                      <w:divBdr>
                        <w:top w:val="none" w:sz="0" w:space="0" w:color="auto"/>
                        <w:left w:val="none" w:sz="0" w:space="0" w:color="auto"/>
                        <w:bottom w:val="none" w:sz="0" w:space="0" w:color="auto"/>
                        <w:right w:val="none" w:sz="0" w:space="0" w:color="auto"/>
                      </w:divBdr>
                    </w:div>
                    <w:div w:id="1762751749">
                      <w:marLeft w:val="0"/>
                      <w:marRight w:val="150"/>
                      <w:marTop w:val="0"/>
                      <w:marBottom w:val="0"/>
                      <w:divBdr>
                        <w:top w:val="none" w:sz="0" w:space="0" w:color="auto"/>
                        <w:left w:val="none" w:sz="0" w:space="0" w:color="auto"/>
                        <w:bottom w:val="none" w:sz="0" w:space="0" w:color="auto"/>
                        <w:right w:val="none" w:sz="0" w:space="0" w:color="auto"/>
                      </w:divBdr>
                    </w:div>
                    <w:div w:id="2116747940">
                      <w:marLeft w:val="0"/>
                      <w:marRight w:val="150"/>
                      <w:marTop w:val="0"/>
                      <w:marBottom w:val="0"/>
                      <w:divBdr>
                        <w:top w:val="none" w:sz="0" w:space="0" w:color="auto"/>
                        <w:left w:val="none" w:sz="0" w:space="0" w:color="auto"/>
                        <w:bottom w:val="none" w:sz="0" w:space="0" w:color="auto"/>
                        <w:right w:val="none" w:sz="0" w:space="0" w:color="auto"/>
                      </w:divBdr>
                    </w:div>
                    <w:div w:id="166836127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232654">
      <w:bodyDiv w:val="1"/>
      <w:marLeft w:val="0"/>
      <w:marRight w:val="0"/>
      <w:marTop w:val="0"/>
      <w:marBottom w:val="0"/>
      <w:divBdr>
        <w:top w:val="none" w:sz="0" w:space="0" w:color="auto"/>
        <w:left w:val="none" w:sz="0" w:space="0" w:color="auto"/>
        <w:bottom w:val="none" w:sz="0" w:space="0" w:color="auto"/>
        <w:right w:val="none" w:sz="0" w:space="0" w:color="auto"/>
      </w:divBdr>
    </w:div>
    <w:div w:id="1454908631">
      <w:bodyDiv w:val="1"/>
      <w:marLeft w:val="0"/>
      <w:marRight w:val="0"/>
      <w:marTop w:val="0"/>
      <w:marBottom w:val="0"/>
      <w:divBdr>
        <w:top w:val="none" w:sz="0" w:space="0" w:color="auto"/>
        <w:left w:val="none" w:sz="0" w:space="0" w:color="auto"/>
        <w:bottom w:val="none" w:sz="0" w:space="0" w:color="auto"/>
        <w:right w:val="none" w:sz="0" w:space="0" w:color="auto"/>
      </w:divBdr>
      <w:divsChild>
        <w:div w:id="650600110">
          <w:marLeft w:val="0"/>
          <w:marRight w:val="0"/>
          <w:marTop w:val="0"/>
          <w:marBottom w:val="0"/>
          <w:divBdr>
            <w:top w:val="none" w:sz="0" w:space="0" w:color="auto"/>
            <w:left w:val="none" w:sz="0" w:space="0" w:color="auto"/>
            <w:bottom w:val="none" w:sz="0" w:space="0" w:color="auto"/>
            <w:right w:val="none" w:sz="0" w:space="0" w:color="auto"/>
          </w:divBdr>
          <w:divsChild>
            <w:div w:id="553350770">
              <w:marLeft w:val="0"/>
              <w:marRight w:val="0"/>
              <w:marTop w:val="0"/>
              <w:marBottom w:val="0"/>
              <w:divBdr>
                <w:top w:val="none" w:sz="0" w:space="0" w:color="auto"/>
                <w:left w:val="none" w:sz="0" w:space="0" w:color="auto"/>
                <w:bottom w:val="none" w:sz="0" w:space="0" w:color="auto"/>
                <w:right w:val="none" w:sz="0" w:space="0" w:color="auto"/>
              </w:divBdr>
              <w:divsChild>
                <w:div w:id="1925145591">
                  <w:marLeft w:val="0"/>
                  <w:marRight w:val="0"/>
                  <w:marTop w:val="0"/>
                  <w:marBottom w:val="0"/>
                  <w:divBdr>
                    <w:top w:val="none" w:sz="0" w:space="0" w:color="auto"/>
                    <w:left w:val="none" w:sz="0" w:space="0" w:color="auto"/>
                    <w:bottom w:val="none" w:sz="0" w:space="0" w:color="auto"/>
                    <w:right w:val="none" w:sz="0" w:space="0" w:color="auto"/>
                  </w:divBdr>
                </w:div>
                <w:div w:id="1612201889">
                  <w:marLeft w:val="0"/>
                  <w:marRight w:val="0"/>
                  <w:marTop w:val="0"/>
                  <w:marBottom w:val="0"/>
                  <w:divBdr>
                    <w:top w:val="none" w:sz="0" w:space="0" w:color="auto"/>
                    <w:left w:val="none" w:sz="0" w:space="0" w:color="auto"/>
                    <w:bottom w:val="none" w:sz="0" w:space="0" w:color="auto"/>
                    <w:right w:val="none" w:sz="0" w:space="0" w:color="auto"/>
                  </w:divBdr>
                  <w:divsChild>
                    <w:div w:id="286159599">
                      <w:marLeft w:val="0"/>
                      <w:marRight w:val="0"/>
                      <w:marTop w:val="0"/>
                      <w:marBottom w:val="0"/>
                      <w:divBdr>
                        <w:top w:val="none" w:sz="0" w:space="0" w:color="auto"/>
                        <w:left w:val="none" w:sz="0" w:space="0" w:color="auto"/>
                        <w:bottom w:val="none" w:sz="0" w:space="0" w:color="auto"/>
                        <w:right w:val="none" w:sz="0" w:space="0" w:color="auto"/>
                      </w:divBdr>
                    </w:div>
                  </w:divsChild>
                </w:div>
                <w:div w:id="1024290157">
                  <w:marLeft w:val="0"/>
                  <w:marRight w:val="0"/>
                  <w:marTop w:val="0"/>
                  <w:marBottom w:val="0"/>
                  <w:divBdr>
                    <w:top w:val="none" w:sz="0" w:space="0" w:color="auto"/>
                    <w:left w:val="none" w:sz="0" w:space="0" w:color="auto"/>
                    <w:bottom w:val="none" w:sz="0" w:space="0" w:color="auto"/>
                    <w:right w:val="none" w:sz="0" w:space="0" w:color="auto"/>
                  </w:divBdr>
                  <w:divsChild>
                    <w:div w:id="185356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320385">
          <w:marLeft w:val="0"/>
          <w:marRight w:val="0"/>
          <w:marTop w:val="0"/>
          <w:marBottom w:val="0"/>
          <w:divBdr>
            <w:top w:val="none" w:sz="0" w:space="0" w:color="auto"/>
            <w:left w:val="none" w:sz="0" w:space="0" w:color="auto"/>
            <w:bottom w:val="none" w:sz="0" w:space="0" w:color="auto"/>
            <w:right w:val="none" w:sz="0" w:space="0" w:color="auto"/>
          </w:divBdr>
          <w:divsChild>
            <w:div w:id="710960485">
              <w:marLeft w:val="0"/>
              <w:marRight w:val="0"/>
              <w:marTop w:val="0"/>
              <w:marBottom w:val="0"/>
              <w:divBdr>
                <w:top w:val="none" w:sz="0" w:space="0" w:color="auto"/>
                <w:left w:val="none" w:sz="0" w:space="0" w:color="auto"/>
                <w:bottom w:val="none" w:sz="0" w:space="0" w:color="auto"/>
                <w:right w:val="none" w:sz="0" w:space="0" w:color="auto"/>
              </w:divBdr>
              <w:divsChild>
                <w:div w:id="2018339989">
                  <w:marLeft w:val="0"/>
                  <w:marRight w:val="0"/>
                  <w:marTop w:val="0"/>
                  <w:marBottom w:val="0"/>
                  <w:divBdr>
                    <w:top w:val="none" w:sz="0" w:space="0" w:color="auto"/>
                    <w:left w:val="none" w:sz="0" w:space="0" w:color="auto"/>
                    <w:bottom w:val="none" w:sz="0" w:space="0" w:color="auto"/>
                    <w:right w:val="none" w:sz="0" w:space="0" w:color="auto"/>
                  </w:divBdr>
                  <w:divsChild>
                    <w:div w:id="493766123">
                      <w:marLeft w:val="0"/>
                      <w:marRight w:val="0"/>
                      <w:marTop w:val="0"/>
                      <w:marBottom w:val="0"/>
                      <w:divBdr>
                        <w:top w:val="none" w:sz="0" w:space="0" w:color="auto"/>
                        <w:left w:val="none" w:sz="0" w:space="0" w:color="auto"/>
                        <w:bottom w:val="none" w:sz="0" w:space="0" w:color="auto"/>
                        <w:right w:val="none" w:sz="0" w:space="0" w:color="auto"/>
                      </w:divBdr>
                      <w:divsChild>
                        <w:div w:id="1878928157">
                          <w:marLeft w:val="0"/>
                          <w:marRight w:val="0"/>
                          <w:marTop w:val="0"/>
                          <w:marBottom w:val="0"/>
                          <w:divBdr>
                            <w:top w:val="none" w:sz="0" w:space="0" w:color="auto"/>
                            <w:left w:val="none" w:sz="0" w:space="0" w:color="auto"/>
                            <w:bottom w:val="none" w:sz="0" w:space="0" w:color="auto"/>
                            <w:right w:val="none" w:sz="0" w:space="0" w:color="auto"/>
                          </w:divBdr>
                          <w:divsChild>
                            <w:div w:id="35467597">
                              <w:marLeft w:val="0"/>
                              <w:marRight w:val="0"/>
                              <w:marTop w:val="0"/>
                              <w:marBottom w:val="0"/>
                              <w:divBdr>
                                <w:top w:val="none" w:sz="0" w:space="0" w:color="auto"/>
                                <w:left w:val="none" w:sz="0" w:space="0" w:color="auto"/>
                                <w:bottom w:val="none" w:sz="0" w:space="0" w:color="auto"/>
                                <w:right w:val="none" w:sz="0" w:space="0" w:color="auto"/>
                              </w:divBdr>
                            </w:div>
                            <w:div w:id="213248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3087">
                  <w:marLeft w:val="0"/>
                  <w:marRight w:val="0"/>
                  <w:marTop w:val="0"/>
                  <w:marBottom w:val="0"/>
                  <w:divBdr>
                    <w:top w:val="none" w:sz="0" w:space="0" w:color="auto"/>
                    <w:left w:val="none" w:sz="0" w:space="0" w:color="auto"/>
                    <w:bottom w:val="none" w:sz="0" w:space="0" w:color="auto"/>
                    <w:right w:val="none" w:sz="0" w:space="0" w:color="auto"/>
                  </w:divBdr>
                  <w:divsChild>
                    <w:div w:id="1176770210">
                      <w:marLeft w:val="0"/>
                      <w:marRight w:val="0"/>
                      <w:marTop w:val="0"/>
                      <w:marBottom w:val="0"/>
                      <w:divBdr>
                        <w:top w:val="none" w:sz="0" w:space="0" w:color="auto"/>
                        <w:left w:val="none" w:sz="0" w:space="0" w:color="auto"/>
                        <w:bottom w:val="none" w:sz="0" w:space="0" w:color="auto"/>
                        <w:right w:val="none" w:sz="0" w:space="0" w:color="auto"/>
                      </w:divBdr>
                      <w:divsChild>
                        <w:div w:id="649944119">
                          <w:marLeft w:val="0"/>
                          <w:marRight w:val="0"/>
                          <w:marTop w:val="0"/>
                          <w:marBottom w:val="105"/>
                          <w:divBdr>
                            <w:top w:val="none" w:sz="0" w:space="0" w:color="auto"/>
                            <w:left w:val="none" w:sz="0" w:space="0" w:color="auto"/>
                            <w:bottom w:val="none" w:sz="0" w:space="0" w:color="auto"/>
                            <w:right w:val="none" w:sz="0" w:space="0" w:color="auto"/>
                          </w:divBdr>
                          <w:divsChild>
                            <w:div w:id="1225213339">
                              <w:marLeft w:val="0"/>
                              <w:marRight w:val="0"/>
                              <w:marTop w:val="0"/>
                              <w:marBottom w:val="0"/>
                              <w:divBdr>
                                <w:top w:val="none" w:sz="0" w:space="0" w:color="auto"/>
                                <w:left w:val="none" w:sz="0" w:space="0" w:color="auto"/>
                                <w:bottom w:val="none" w:sz="0" w:space="0" w:color="auto"/>
                                <w:right w:val="none" w:sz="0" w:space="0" w:color="auto"/>
                              </w:divBdr>
                            </w:div>
                            <w:div w:id="1496922694">
                              <w:marLeft w:val="0"/>
                              <w:marRight w:val="0"/>
                              <w:marTop w:val="0"/>
                              <w:marBottom w:val="0"/>
                              <w:divBdr>
                                <w:top w:val="dotted" w:sz="2" w:space="0" w:color="auto"/>
                                <w:left w:val="dotted" w:sz="2" w:space="0" w:color="auto"/>
                                <w:bottom w:val="dotted" w:sz="2" w:space="8" w:color="666666"/>
                                <w:right w:val="dotted" w:sz="2" w:space="0" w:color="auto"/>
                              </w:divBdr>
                            </w:div>
                          </w:divsChild>
                        </w:div>
                      </w:divsChild>
                    </w:div>
                  </w:divsChild>
                </w:div>
              </w:divsChild>
            </w:div>
          </w:divsChild>
        </w:div>
        <w:div w:id="1665012537">
          <w:marLeft w:val="0"/>
          <w:marRight w:val="0"/>
          <w:marTop w:val="0"/>
          <w:marBottom w:val="0"/>
          <w:divBdr>
            <w:top w:val="none" w:sz="0" w:space="0" w:color="auto"/>
            <w:left w:val="none" w:sz="0" w:space="0" w:color="auto"/>
            <w:bottom w:val="none" w:sz="0" w:space="0" w:color="auto"/>
            <w:right w:val="none" w:sz="0" w:space="0" w:color="auto"/>
          </w:divBdr>
          <w:divsChild>
            <w:div w:id="182473162">
              <w:marLeft w:val="0"/>
              <w:marRight w:val="0"/>
              <w:marTop w:val="0"/>
              <w:marBottom w:val="0"/>
              <w:divBdr>
                <w:top w:val="none" w:sz="0" w:space="0" w:color="auto"/>
                <w:left w:val="none" w:sz="0" w:space="0" w:color="auto"/>
                <w:bottom w:val="none" w:sz="0" w:space="0" w:color="auto"/>
                <w:right w:val="none" w:sz="0" w:space="0" w:color="auto"/>
              </w:divBdr>
              <w:divsChild>
                <w:div w:id="149176996">
                  <w:marLeft w:val="0"/>
                  <w:marRight w:val="0"/>
                  <w:marTop w:val="0"/>
                  <w:marBottom w:val="0"/>
                  <w:divBdr>
                    <w:top w:val="none" w:sz="0" w:space="0" w:color="auto"/>
                    <w:left w:val="none" w:sz="0" w:space="0" w:color="auto"/>
                    <w:bottom w:val="none" w:sz="0" w:space="0" w:color="auto"/>
                    <w:right w:val="none" w:sz="0" w:space="0" w:color="auto"/>
                  </w:divBdr>
                  <w:divsChild>
                    <w:div w:id="1735541078">
                      <w:marLeft w:val="0"/>
                      <w:marRight w:val="0"/>
                      <w:marTop w:val="0"/>
                      <w:marBottom w:val="0"/>
                      <w:divBdr>
                        <w:top w:val="none" w:sz="0" w:space="0" w:color="auto"/>
                        <w:left w:val="none" w:sz="0" w:space="0" w:color="auto"/>
                        <w:bottom w:val="none" w:sz="0" w:space="0" w:color="auto"/>
                        <w:right w:val="none" w:sz="0" w:space="0" w:color="auto"/>
                      </w:divBdr>
                    </w:div>
                  </w:divsChild>
                </w:div>
                <w:div w:id="1563367643">
                  <w:marLeft w:val="0"/>
                  <w:marRight w:val="0"/>
                  <w:marTop w:val="0"/>
                  <w:marBottom w:val="0"/>
                  <w:divBdr>
                    <w:top w:val="none" w:sz="0" w:space="0" w:color="auto"/>
                    <w:left w:val="none" w:sz="0" w:space="0" w:color="auto"/>
                    <w:bottom w:val="none" w:sz="0" w:space="0" w:color="auto"/>
                    <w:right w:val="none" w:sz="0" w:space="0" w:color="auto"/>
                  </w:divBdr>
                  <w:divsChild>
                    <w:div w:id="1941640039">
                      <w:marLeft w:val="0"/>
                      <w:marRight w:val="0"/>
                      <w:marTop w:val="0"/>
                      <w:marBottom w:val="0"/>
                      <w:divBdr>
                        <w:top w:val="none" w:sz="0" w:space="0" w:color="auto"/>
                        <w:left w:val="none" w:sz="0" w:space="0" w:color="auto"/>
                        <w:bottom w:val="none" w:sz="0" w:space="0" w:color="auto"/>
                        <w:right w:val="none" w:sz="0" w:space="0" w:color="auto"/>
                      </w:divBdr>
                      <w:divsChild>
                        <w:div w:id="1189182425">
                          <w:marLeft w:val="0"/>
                          <w:marRight w:val="0"/>
                          <w:marTop w:val="0"/>
                          <w:marBottom w:val="0"/>
                          <w:divBdr>
                            <w:top w:val="none" w:sz="0" w:space="0" w:color="auto"/>
                            <w:left w:val="none" w:sz="0" w:space="0" w:color="auto"/>
                            <w:bottom w:val="none" w:sz="0" w:space="0" w:color="auto"/>
                            <w:right w:val="none" w:sz="0" w:space="0" w:color="auto"/>
                          </w:divBdr>
                          <w:divsChild>
                            <w:div w:id="419528130">
                              <w:marLeft w:val="0"/>
                              <w:marRight w:val="0"/>
                              <w:marTop w:val="0"/>
                              <w:marBottom w:val="0"/>
                              <w:divBdr>
                                <w:top w:val="none" w:sz="0" w:space="0" w:color="auto"/>
                                <w:left w:val="none" w:sz="0" w:space="0" w:color="auto"/>
                                <w:bottom w:val="none" w:sz="0" w:space="0" w:color="auto"/>
                                <w:right w:val="none" w:sz="0" w:space="0" w:color="auto"/>
                              </w:divBdr>
                            </w:div>
                            <w:div w:id="58642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56345">
          <w:marLeft w:val="0"/>
          <w:marRight w:val="0"/>
          <w:marTop w:val="0"/>
          <w:marBottom w:val="0"/>
          <w:divBdr>
            <w:top w:val="none" w:sz="0" w:space="0" w:color="auto"/>
            <w:left w:val="none" w:sz="0" w:space="0" w:color="auto"/>
            <w:bottom w:val="none" w:sz="0" w:space="0" w:color="auto"/>
            <w:right w:val="none" w:sz="0" w:space="0" w:color="auto"/>
          </w:divBdr>
        </w:div>
      </w:divsChild>
    </w:div>
    <w:div w:id="1463038406">
      <w:bodyDiv w:val="1"/>
      <w:marLeft w:val="0"/>
      <w:marRight w:val="0"/>
      <w:marTop w:val="0"/>
      <w:marBottom w:val="0"/>
      <w:divBdr>
        <w:top w:val="none" w:sz="0" w:space="0" w:color="auto"/>
        <w:left w:val="none" w:sz="0" w:space="0" w:color="auto"/>
        <w:bottom w:val="none" w:sz="0" w:space="0" w:color="auto"/>
        <w:right w:val="none" w:sz="0" w:space="0" w:color="auto"/>
      </w:divBdr>
    </w:div>
    <w:div w:id="1474173634">
      <w:bodyDiv w:val="1"/>
      <w:marLeft w:val="0"/>
      <w:marRight w:val="0"/>
      <w:marTop w:val="0"/>
      <w:marBottom w:val="0"/>
      <w:divBdr>
        <w:top w:val="none" w:sz="0" w:space="0" w:color="auto"/>
        <w:left w:val="none" w:sz="0" w:space="0" w:color="auto"/>
        <w:bottom w:val="none" w:sz="0" w:space="0" w:color="auto"/>
        <w:right w:val="none" w:sz="0" w:space="0" w:color="auto"/>
      </w:divBdr>
    </w:div>
    <w:div w:id="1485195380">
      <w:bodyDiv w:val="1"/>
      <w:marLeft w:val="0"/>
      <w:marRight w:val="0"/>
      <w:marTop w:val="0"/>
      <w:marBottom w:val="0"/>
      <w:divBdr>
        <w:top w:val="none" w:sz="0" w:space="0" w:color="auto"/>
        <w:left w:val="none" w:sz="0" w:space="0" w:color="auto"/>
        <w:bottom w:val="none" w:sz="0" w:space="0" w:color="auto"/>
        <w:right w:val="none" w:sz="0" w:space="0" w:color="auto"/>
      </w:divBdr>
    </w:div>
    <w:div w:id="1499686981">
      <w:bodyDiv w:val="1"/>
      <w:marLeft w:val="0"/>
      <w:marRight w:val="0"/>
      <w:marTop w:val="0"/>
      <w:marBottom w:val="0"/>
      <w:divBdr>
        <w:top w:val="none" w:sz="0" w:space="0" w:color="auto"/>
        <w:left w:val="none" w:sz="0" w:space="0" w:color="auto"/>
        <w:bottom w:val="none" w:sz="0" w:space="0" w:color="auto"/>
        <w:right w:val="none" w:sz="0" w:space="0" w:color="auto"/>
      </w:divBdr>
    </w:div>
    <w:div w:id="1641381581">
      <w:bodyDiv w:val="1"/>
      <w:marLeft w:val="0"/>
      <w:marRight w:val="0"/>
      <w:marTop w:val="0"/>
      <w:marBottom w:val="0"/>
      <w:divBdr>
        <w:top w:val="none" w:sz="0" w:space="0" w:color="auto"/>
        <w:left w:val="none" w:sz="0" w:space="0" w:color="auto"/>
        <w:bottom w:val="none" w:sz="0" w:space="0" w:color="auto"/>
        <w:right w:val="none" w:sz="0" w:space="0" w:color="auto"/>
      </w:divBdr>
    </w:div>
    <w:div w:id="1674599390">
      <w:bodyDiv w:val="1"/>
      <w:marLeft w:val="0"/>
      <w:marRight w:val="0"/>
      <w:marTop w:val="0"/>
      <w:marBottom w:val="0"/>
      <w:divBdr>
        <w:top w:val="none" w:sz="0" w:space="0" w:color="auto"/>
        <w:left w:val="none" w:sz="0" w:space="0" w:color="auto"/>
        <w:bottom w:val="none" w:sz="0" w:space="0" w:color="auto"/>
        <w:right w:val="none" w:sz="0" w:space="0" w:color="auto"/>
      </w:divBdr>
    </w:div>
    <w:div w:id="1742291845">
      <w:bodyDiv w:val="1"/>
      <w:marLeft w:val="0"/>
      <w:marRight w:val="0"/>
      <w:marTop w:val="0"/>
      <w:marBottom w:val="0"/>
      <w:divBdr>
        <w:top w:val="none" w:sz="0" w:space="0" w:color="auto"/>
        <w:left w:val="none" w:sz="0" w:space="0" w:color="auto"/>
        <w:bottom w:val="none" w:sz="0" w:space="0" w:color="auto"/>
        <w:right w:val="none" w:sz="0" w:space="0" w:color="auto"/>
      </w:divBdr>
      <w:divsChild>
        <w:div w:id="614561803">
          <w:marLeft w:val="313"/>
          <w:marRight w:val="0"/>
          <w:marTop w:val="0"/>
          <w:marBottom w:val="0"/>
          <w:divBdr>
            <w:top w:val="none" w:sz="0" w:space="0" w:color="auto"/>
            <w:left w:val="none" w:sz="0" w:space="0" w:color="auto"/>
            <w:bottom w:val="none" w:sz="0" w:space="0" w:color="auto"/>
            <w:right w:val="none" w:sz="0" w:space="0" w:color="auto"/>
          </w:divBdr>
        </w:div>
      </w:divsChild>
    </w:div>
    <w:div w:id="1783302627">
      <w:bodyDiv w:val="1"/>
      <w:marLeft w:val="0"/>
      <w:marRight w:val="0"/>
      <w:marTop w:val="0"/>
      <w:marBottom w:val="0"/>
      <w:divBdr>
        <w:top w:val="none" w:sz="0" w:space="0" w:color="auto"/>
        <w:left w:val="none" w:sz="0" w:space="0" w:color="auto"/>
        <w:bottom w:val="none" w:sz="0" w:space="0" w:color="auto"/>
        <w:right w:val="none" w:sz="0" w:space="0" w:color="auto"/>
      </w:divBdr>
    </w:div>
    <w:div w:id="1788886439">
      <w:bodyDiv w:val="1"/>
      <w:marLeft w:val="0"/>
      <w:marRight w:val="0"/>
      <w:marTop w:val="0"/>
      <w:marBottom w:val="0"/>
      <w:divBdr>
        <w:top w:val="none" w:sz="0" w:space="0" w:color="auto"/>
        <w:left w:val="none" w:sz="0" w:space="0" w:color="auto"/>
        <w:bottom w:val="none" w:sz="0" w:space="0" w:color="auto"/>
        <w:right w:val="none" w:sz="0" w:space="0" w:color="auto"/>
      </w:divBdr>
      <w:divsChild>
        <w:div w:id="1133600164">
          <w:marLeft w:val="0"/>
          <w:marRight w:val="0"/>
          <w:marTop w:val="0"/>
          <w:marBottom w:val="0"/>
          <w:divBdr>
            <w:top w:val="none" w:sz="0" w:space="0" w:color="auto"/>
            <w:left w:val="none" w:sz="0" w:space="0" w:color="auto"/>
            <w:bottom w:val="none" w:sz="0" w:space="0" w:color="auto"/>
            <w:right w:val="none" w:sz="0" w:space="0" w:color="auto"/>
          </w:divBdr>
          <w:divsChild>
            <w:div w:id="2104640107">
              <w:marLeft w:val="313"/>
              <w:marRight w:val="0"/>
              <w:marTop w:val="0"/>
              <w:marBottom w:val="0"/>
              <w:divBdr>
                <w:top w:val="none" w:sz="0" w:space="0" w:color="auto"/>
                <w:left w:val="none" w:sz="0" w:space="0" w:color="auto"/>
                <w:bottom w:val="none" w:sz="0" w:space="0" w:color="auto"/>
                <w:right w:val="none" w:sz="0" w:space="0" w:color="auto"/>
              </w:divBdr>
            </w:div>
            <w:div w:id="827987117">
              <w:marLeft w:val="0"/>
              <w:marRight w:val="0"/>
              <w:marTop w:val="626"/>
              <w:marBottom w:val="0"/>
              <w:divBdr>
                <w:top w:val="none" w:sz="0" w:space="0" w:color="auto"/>
                <w:left w:val="none" w:sz="0" w:space="0" w:color="auto"/>
                <w:bottom w:val="none" w:sz="0" w:space="0" w:color="auto"/>
                <w:right w:val="none" w:sz="0" w:space="0" w:color="auto"/>
              </w:divBdr>
              <w:divsChild>
                <w:div w:id="1258557089">
                  <w:marLeft w:val="0"/>
                  <w:marRight w:val="0"/>
                  <w:marTop w:val="0"/>
                  <w:marBottom w:val="0"/>
                  <w:divBdr>
                    <w:top w:val="none" w:sz="0" w:space="0" w:color="auto"/>
                    <w:left w:val="none" w:sz="0" w:space="0" w:color="auto"/>
                    <w:bottom w:val="none" w:sz="0" w:space="0" w:color="auto"/>
                    <w:right w:val="none" w:sz="0" w:space="0" w:color="auto"/>
                  </w:divBdr>
                  <w:divsChild>
                    <w:div w:id="507017509">
                      <w:marLeft w:val="0"/>
                      <w:marRight w:val="150"/>
                      <w:marTop w:val="0"/>
                      <w:marBottom w:val="0"/>
                      <w:divBdr>
                        <w:top w:val="none" w:sz="0" w:space="0" w:color="auto"/>
                        <w:left w:val="none" w:sz="0" w:space="0" w:color="auto"/>
                        <w:bottom w:val="none" w:sz="0" w:space="0" w:color="auto"/>
                        <w:right w:val="none" w:sz="0" w:space="0" w:color="auto"/>
                      </w:divBdr>
                    </w:div>
                    <w:div w:id="653413682">
                      <w:marLeft w:val="0"/>
                      <w:marRight w:val="150"/>
                      <w:marTop w:val="0"/>
                      <w:marBottom w:val="0"/>
                      <w:divBdr>
                        <w:top w:val="none" w:sz="0" w:space="0" w:color="auto"/>
                        <w:left w:val="none" w:sz="0" w:space="0" w:color="auto"/>
                        <w:bottom w:val="none" w:sz="0" w:space="0" w:color="auto"/>
                        <w:right w:val="none" w:sz="0" w:space="0" w:color="auto"/>
                      </w:divBdr>
                    </w:div>
                    <w:div w:id="334454843">
                      <w:marLeft w:val="0"/>
                      <w:marRight w:val="150"/>
                      <w:marTop w:val="0"/>
                      <w:marBottom w:val="0"/>
                      <w:divBdr>
                        <w:top w:val="none" w:sz="0" w:space="0" w:color="auto"/>
                        <w:left w:val="none" w:sz="0" w:space="0" w:color="auto"/>
                        <w:bottom w:val="none" w:sz="0" w:space="0" w:color="auto"/>
                        <w:right w:val="none" w:sz="0" w:space="0" w:color="auto"/>
                      </w:divBdr>
                    </w:div>
                    <w:div w:id="1511943226">
                      <w:marLeft w:val="0"/>
                      <w:marRight w:val="150"/>
                      <w:marTop w:val="0"/>
                      <w:marBottom w:val="0"/>
                      <w:divBdr>
                        <w:top w:val="none" w:sz="0" w:space="0" w:color="auto"/>
                        <w:left w:val="none" w:sz="0" w:space="0" w:color="auto"/>
                        <w:bottom w:val="none" w:sz="0" w:space="0" w:color="auto"/>
                        <w:right w:val="none" w:sz="0" w:space="0" w:color="auto"/>
                      </w:divBdr>
                    </w:div>
                    <w:div w:id="98181979">
                      <w:marLeft w:val="0"/>
                      <w:marRight w:val="150"/>
                      <w:marTop w:val="0"/>
                      <w:marBottom w:val="0"/>
                      <w:divBdr>
                        <w:top w:val="none" w:sz="0" w:space="0" w:color="auto"/>
                        <w:left w:val="none" w:sz="0" w:space="0" w:color="auto"/>
                        <w:bottom w:val="none" w:sz="0" w:space="0" w:color="auto"/>
                        <w:right w:val="none" w:sz="0" w:space="0" w:color="auto"/>
                      </w:divBdr>
                    </w:div>
                    <w:div w:id="1962758292">
                      <w:marLeft w:val="0"/>
                      <w:marRight w:val="150"/>
                      <w:marTop w:val="0"/>
                      <w:marBottom w:val="0"/>
                      <w:divBdr>
                        <w:top w:val="none" w:sz="0" w:space="0" w:color="auto"/>
                        <w:left w:val="none" w:sz="0" w:space="0" w:color="auto"/>
                        <w:bottom w:val="none" w:sz="0" w:space="0" w:color="auto"/>
                        <w:right w:val="none" w:sz="0" w:space="0" w:color="auto"/>
                      </w:divBdr>
                    </w:div>
                    <w:div w:id="1465123256">
                      <w:marLeft w:val="0"/>
                      <w:marRight w:val="150"/>
                      <w:marTop w:val="0"/>
                      <w:marBottom w:val="0"/>
                      <w:divBdr>
                        <w:top w:val="none" w:sz="0" w:space="0" w:color="auto"/>
                        <w:left w:val="none" w:sz="0" w:space="0" w:color="auto"/>
                        <w:bottom w:val="none" w:sz="0" w:space="0" w:color="auto"/>
                        <w:right w:val="none" w:sz="0" w:space="0" w:color="auto"/>
                      </w:divBdr>
                    </w:div>
                    <w:div w:id="173539505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33181">
      <w:bodyDiv w:val="1"/>
      <w:marLeft w:val="0"/>
      <w:marRight w:val="0"/>
      <w:marTop w:val="0"/>
      <w:marBottom w:val="0"/>
      <w:divBdr>
        <w:top w:val="none" w:sz="0" w:space="0" w:color="auto"/>
        <w:left w:val="none" w:sz="0" w:space="0" w:color="auto"/>
        <w:bottom w:val="none" w:sz="0" w:space="0" w:color="auto"/>
        <w:right w:val="none" w:sz="0" w:space="0" w:color="auto"/>
      </w:divBdr>
    </w:div>
    <w:div w:id="1956405011">
      <w:bodyDiv w:val="1"/>
      <w:marLeft w:val="0"/>
      <w:marRight w:val="0"/>
      <w:marTop w:val="0"/>
      <w:marBottom w:val="0"/>
      <w:divBdr>
        <w:top w:val="none" w:sz="0" w:space="0" w:color="auto"/>
        <w:left w:val="none" w:sz="0" w:space="0" w:color="auto"/>
        <w:bottom w:val="none" w:sz="0" w:space="0" w:color="auto"/>
        <w:right w:val="none" w:sz="0" w:space="0" w:color="auto"/>
      </w:divBdr>
    </w:div>
    <w:div w:id="1966040542">
      <w:bodyDiv w:val="1"/>
      <w:marLeft w:val="0"/>
      <w:marRight w:val="0"/>
      <w:marTop w:val="0"/>
      <w:marBottom w:val="0"/>
      <w:divBdr>
        <w:top w:val="none" w:sz="0" w:space="0" w:color="auto"/>
        <w:left w:val="none" w:sz="0" w:space="0" w:color="auto"/>
        <w:bottom w:val="none" w:sz="0" w:space="0" w:color="auto"/>
        <w:right w:val="none" w:sz="0" w:space="0" w:color="auto"/>
      </w:divBdr>
      <w:divsChild>
        <w:div w:id="1166480908">
          <w:marLeft w:val="0"/>
          <w:marRight w:val="0"/>
          <w:marTop w:val="0"/>
          <w:marBottom w:val="0"/>
          <w:divBdr>
            <w:top w:val="none" w:sz="0" w:space="0" w:color="auto"/>
            <w:left w:val="none" w:sz="0" w:space="0" w:color="auto"/>
            <w:bottom w:val="none" w:sz="0" w:space="0" w:color="auto"/>
            <w:right w:val="none" w:sz="0" w:space="0" w:color="auto"/>
          </w:divBdr>
          <w:divsChild>
            <w:div w:id="1850093803">
              <w:marLeft w:val="0"/>
              <w:marRight w:val="0"/>
              <w:marTop w:val="626"/>
              <w:marBottom w:val="0"/>
              <w:divBdr>
                <w:top w:val="none" w:sz="0" w:space="0" w:color="auto"/>
                <w:left w:val="none" w:sz="0" w:space="0" w:color="auto"/>
                <w:bottom w:val="none" w:sz="0" w:space="0" w:color="auto"/>
                <w:right w:val="none" w:sz="0" w:space="0" w:color="auto"/>
              </w:divBdr>
              <w:divsChild>
                <w:div w:id="1793740808">
                  <w:marLeft w:val="0"/>
                  <w:marRight w:val="0"/>
                  <w:marTop w:val="0"/>
                  <w:marBottom w:val="0"/>
                  <w:divBdr>
                    <w:top w:val="none" w:sz="0" w:space="0" w:color="auto"/>
                    <w:left w:val="none" w:sz="0" w:space="0" w:color="auto"/>
                    <w:bottom w:val="none" w:sz="0" w:space="0" w:color="auto"/>
                    <w:right w:val="none" w:sz="0" w:space="0" w:color="auto"/>
                  </w:divBdr>
                  <w:divsChild>
                    <w:div w:id="1314407178">
                      <w:marLeft w:val="0"/>
                      <w:marRight w:val="150"/>
                      <w:marTop w:val="0"/>
                      <w:marBottom w:val="0"/>
                      <w:divBdr>
                        <w:top w:val="none" w:sz="0" w:space="0" w:color="auto"/>
                        <w:left w:val="none" w:sz="0" w:space="0" w:color="auto"/>
                        <w:bottom w:val="none" w:sz="0" w:space="0" w:color="auto"/>
                        <w:right w:val="none" w:sz="0" w:space="0" w:color="auto"/>
                      </w:divBdr>
                    </w:div>
                    <w:div w:id="1845314698">
                      <w:marLeft w:val="0"/>
                      <w:marRight w:val="150"/>
                      <w:marTop w:val="0"/>
                      <w:marBottom w:val="0"/>
                      <w:divBdr>
                        <w:top w:val="none" w:sz="0" w:space="0" w:color="auto"/>
                        <w:left w:val="none" w:sz="0" w:space="0" w:color="auto"/>
                        <w:bottom w:val="none" w:sz="0" w:space="0" w:color="auto"/>
                        <w:right w:val="none" w:sz="0" w:space="0" w:color="auto"/>
                      </w:divBdr>
                    </w:div>
                    <w:div w:id="1806583215">
                      <w:marLeft w:val="0"/>
                      <w:marRight w:val="150"/>
                      <w:marTop w:val="0"/>
                      <w:marBottom w:val="0"/>
                      <w:divBdr>
                        <w:top w:val="none" w:sz="0" w:space="0" w:color="auto"/>
                        <w:left w:val="none" w:sz="0" w:space="0" w:color="auto"/>
                        <w:bottom w:val="none" w:sz="0" w:space="0" w:color="auto"/>
                        <w:right w:val="none" w:sz="0" w:space="0" w:color="auto"/>
                      </w:divBdr>
                    </w:div>
                    <w:div w:id="1550142310">
                      <w:marLeft w:val="0"/>
                      <w:marRight w:val="150"/>
                      <w:marTop w:val="0"/>
                      <w:marBottom w:val="0"/>
                      <w:divBdr>
                        <w:top w:val="none" w:sz="0" w:space="0" w:color="auto"/>
                        <w:left w:val="none" w:sz="0" w:space="0" w:color="auto"/>
                        <w:bottom w:val="none" w:sz="0" w:space="0" w:color="auto"/>
                        <w:right w:val="none" w:sz="0" w:space="0" w:color="auto"/>
                      </w:divBdr>
                    </w:div>
                    <w:div w:id="34802566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440246">
      <w:bodyDiv w:val="1"/>
      <w:marLeft w:val="0"/>
      <w:marRight w:val="0"/>
      <w:marTop w:val="0"/>
      <w:marBottom w:val="0"/>
      <w:divBdr>
        <w:top w:val="none" w:sz="0" w:space="0" w:color="auto"/>
        <w:left w:val="none" w:sz="0" w:space="0" w:color="auto"/>
        <w:bottom w:val="none" w:sz="0" w:space="0" w:color="auto"/>
        <w:right w:val="none" w:sz="0" w:space="0" w:color="auto"/>
      </w:divBdr>
      <w:divsChild>
        <w:div w:id="957180754">
          <w:marLeft w:val="0"/>
          <w:marRight w:val="0"/>
          <w:marTop w:val="0"/>
          <w:marBottom w:val="0"/>
          <w:divBdr>
            <w:top w:val="none" w:sz="0" w:space="0" w:color="auto"/>
            <w:left w:val="none" w:sz="0" w:space="0" w:color="auto"/>
            <w:bottom w:val="none" w:sz="0" w:space="0" w:color="auto"/>
            <w:right w:val="none" w:sz="0" w:space="0" w:color="auto"/>
          </w:divBdr>
          <w:divsChild>
            <w:div w:id="447511667">
              <w:marLeft w:val="-2755"/>
              <w:marRight w:val="0"/>
              <w:marTop w:val="0"/>
              <w:marBottom w:val="0"/>
              <w:divBdr>
                <w:top w:val="none" w:sz="0" w:space="0" w:color="auto"/>
                <w:left w:val="none" w:sz="0" w:space="0" w:color="auto"/>
                <w:bottom w:val="none" w:sz="0" w:space="0" w:color="auto"/>
                <w:right w:val="none" w:sz="0" w:space="0" w:color="auto"/>
              </w:divBdr>
              <w:divsChild>
                <w:div w:id="1422993995">
                  <w:marLeft w:val="2817"/>
                  <w:marRight w:val="0"/>
                  <w:marTop w:val="0"/>
                  <w:marBottom w:val="0"/>
                  <w:divBdr>
                    <w:top w:val="none" w:sz="0" w:space="0" w:color="auto"/>
                    <w:left w:val="none" w:sz="0" w:space="0" w:color="auto"/>
                    <w:bottom w:val="none" w:sz="0" w:space="0" w:color="auto"/>
                    <w:right w:val="none" w:sz="0" w:space="0" w:color="auto"/>
                  </w:divBdr>
                  <w:divsChild>
                    <w:div w:id="764233745">
                      <w:marLeft w:val="0"/>
                      <w:marRight w:val="0"/>
                      <w:marTop w:val="0"/>
                      <w:marBottom w:val="0"/>
                      <w:divBdr>
                        <w:top w:val="none" w:sz="0" w:space="0" w:color="auto"/>
                        <w:left w:val="none" w:sz="0" w:space="0" w:color="auto"/>
                        <w:bottom w:val="none" w:sz="0" w:space="0" w:color="auto"/>
                        <w:right w:val="none" w:sz="0" w:space="0" w:color="auto"/>
                      </w:divBdr>
                      <w:divsChild>
                        <w:div w:id="1828860807">
                          <w:marLeft w:val="0"/>
                          <w:marRight w:val="0"/>
                          <w:marTop w:val="0"/>
                          <w:marBottom w:val="0"/>
                          <w:divBdr>
                            <w:top w:val="none" w:sz="0" w:space="0" w:color="auto"/>
                            <w:left w:val="none" w:sz="0" w:space="0" w:color="auto"/>
                            <w:bottom w:val="none" w:sz="0" w:space="0" w:color="auto"/>
                            <w:right w:val="none" w:sz="0" w:space="0" w:color="auto"/>
                          </w:divBdr>
                        </w:div>
                        <w:div w:id="1355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43933">
              <w:marLeft w:val="0"/>
              <w:marRight w:val="0"/>
              <w:marTop w:val="0"/>
              <w:marBottom w:val="0"/>
              <w:divBdr>
                <w:top w:val="none" w:sz="0" w:space="0" w:color="auto"/>
                <w:left w:val="none" w:sz="0" w:space="0" w:color="auto"/>
                <w:bottom w:val="none" w:sz="0" w:space="0" w:color="auto"/>
                <w:right w:val="none" w:sz="0" w:space="0" w:color="auto"/>
              </w:divBdr>
              <w:divsChild>
                <w:div w:id="2109495724">
                  <w:marLeft w:val="0"/>
                  <w:marRight w:val="0"/>
                  <w:marTop w:val="0"/>
                  <w:marBottom w:val="0"/>
                  <w:divBdr>
                    <w:top w:val="single" w:sz="4" w:space="0" w:color="FFFFFF"/>
                    <w:left w:val="single" w:sz="4" w:space="0" w:color="FFFFFF"/>
                    <w:bottom w:val="single" w:sz="4" w:space="0" w:color="FFFFFF"/>
                    <w:right w:val="single" w:sz="4" w:space="0" w:color="FFFFFF"/>
                  </w:divBdr>
                </w:div>
              </w:divsChild>
            </w:div>
          </w:divsChild>
        </w:div>
        <w:div w:id="1970738828">
          <w:marLeft w:val="0"/>
          <w:marRight w:val="0"/>
          <w:marTop w:val="0"/>
          <w:marBottom w:val="250"/>
          <w:divBdr>
            <w:top w:val="single" w:sz="18" w:space="0" w:color="D0D0D0"/>
            <w:left w:val="none" w:sz="0" w:space="0" w:color="auto"/>
            <w:bottom w:val="none" w:sz="0" w:space="0" w:color="auto"/>
            <w:right w:val="none" w:sz="0" w:space="0" w:color="auto"/>
          </w:divBdr>
          <w:divsChild>
            <w:div w:id="160661239">
              <w:marLeft w:val="0"/>
              <w:marRight w:val="25"/>
              <w:marTop w:val="113"/>
              <w:marBottom w:val="0"/>
              <w:divBdr>
                <w:top w:val="none" w:sz="0" w:space="0" w:color="auto"/>
                <w:left w:val="none" w:sz="0" w:space="0" w:color="auto"/>
                <w:bottom w:val="none" w:sz="0" w:space="0" w:color="auto"/>
                <w:right w:val="none" w:sz="0" w:space="0" w:color="auto"/>
              </w:divBdr>
            </w:div>
          </w:divsChild>
        </w:div>
      </w:divsChild>
    </w:div>
    <w:div w:id="2026129909">
      <w:bodyDiv w:val="1"/>
      <w:marLeft w:val="0"/>
      <w:marRight w:val="0"/>
      <w:marTop w:val="0"/>
      <w:marBottom w:val="0"/>
      <w:divBdr>
        <w:top w:val="none" w:sz="0" w:space="0" w:color="auto"/>
        <w:left w:val="none" w:sz="0" w:space="0" w:color="auto"/>
        <w:bottom w:val="none" w:sz="0" w:space="0" w:color="auto"/>
        <w:right w:val="none" w:sz="0" w:space="0" w:color="auto"/>
      </w:divBdr>
    </w:div>
    <w:div w:id="2049453297">
      <w:bodyDiv w:val="1"/>
      <w:marLeft w:val="0"/>
      <w:marRight w:val="0"/>
      <w:marTop w:val="0"/>
      <w:marBottom w:val="0"/>
      <w:divBdr>
        <w:top w:val="none" w:sz="0" w:space="0" w:color="auto"/>
        <w:left w:val="none" w:sz="0" w:space="0" w:color="auto"/>
        <w:bottom w:val="none" w:sz="0" w:space="0" w:color="auto"/>
        <w:right w:val="none" w:sz="0" w:space="0" w:color="auto"/>
      </w:divBdr>
    </w:div>
    <w:div w:id="2146462498">
      <w:bodyDiv w:val="1"/>
      <w:marLeft w:val="0"/>
      <w:marRight w:val="0"/>
      <w:marTop w:val="0"/>
      <w:marBottom w:val="0"/>
      <w:divBdr>
        <w:top w:val="none" w:sz="0" w:space="0" w:color="auto"/>
        <w:left w:val="none" w:sz="0" w:space="0" w:color="auto"/>
        <w:bottom w:val="none" w:sz="0" w:space="0" w:color="auto"/>
        <w:right w:val="none" w:sz="0" w:space="0" w:color="auto"/>
      </w:divBdr>
      <w:divsChild>
        <w:div w:id="552622544">
          <w:marLeft w:val="0"/>
          <w:marRight w:val="0"/>
          <w:marTop w:val="0"/>
          <w:marBottom w:val="0"/>
          <w:divBdr>
            <w:top w:val="none" w:sz="0" w:space="0" w:color="auto"/>
            <w:left w:val="none" w:sz="0" w:space="0" w:color="auto"/>
            <w:bottom w:val="none" w:sz="0" w:space="0" w:color="auto"/>
            <w:right w:val="none" w:sz="0" w:space="0" w:color="auto"/>
          </w:divBdr>
          <w:divsChild>
            <w:div w:id="697437495">
              <w:marLeft w:val="313"/>
              <w:marRight w:val="0"/>
              <w:marTop w:val="0"/>
              <w:marBottom w:val="0"/>
              <w:divBdr>
                <w:top w:val="none" w:sz="0" w:space="0" w:color="auto"/>
                <w:left w:val="none" w:sz="0" w:space="0" w:color="auto"/>
                <w:bottom w:val="none" w:sz="0" w:space="0" w:color="auto"/>
                <w:right w:val="none" w:sz="0" w:space="0" w:color="auto"/>
              </w:divBdr>
            </w:div>
            <w:div w:id="1334333683">
              <w:marLeft w:val="0"/>
              <w:marRight w:val="0"/>
              <w:marTop w:val="626"/>
              <w:marBottom w:val="0"/>
              <w:divBdr>
                <w:top w:val="none" w:sz="0" w:space="0" w:color="auto"/>
                <w:left w:val="none" w:sz="0" w:space="0" w:color="auto"/>
                <w:bottom w:val="none" w:sz="0" w:space="0" w:color="auto"/>
                <w:right w:val="none" w:sz="0" w:space="0" w:color="auto"/>
              </w:divBdr>
              <w:divsChild>
                <w:div w:id="1783452323">
                  <w:marLeft w:val="0"/>
                  <w:marRight w:val="0"/>
                  <w:marTop w:val="0"/>
                  <w:marBottom w:val="0"/>
                  <w:divBdr>
                    <w:top w:val="none" w:sz="0" w:space="0" w:color="auto"/>
                    <w:left w:val="none" w:sz="0" w:space="0" w:color="auto"/>
                    <w:bottom w:val="none" w:sz="0" w:space="0" w:color="auto"/>
                    <w:right w:val="none" w:sz="0" w:space="0" w:color="auto"/>
                  </w:divBdr>
                  <w:divsChild>
                    <w:div w:id="10396541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CB058-39B2-4960-808D-5849DC247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4034</Words>
  <Characters>23803</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27782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dc:creator>
  <cp:lastModifiedBy>zden</cp:lastModifiedBy>
  <cp:revision>13</cp:revision>
  <cp:lastPrinted>2015-02-16T22:36:00Z</cp:lastPrinted>
  <dcterms:created xsi:type="dcterms:W3CDTF">2015-02-20T12:50:00Z</dcterms:created>
  <dcterms:modified xsi:type="dcterms:W3CDTF">2015-03-03T08:52:00Z</dcterms:modified>
</cp:coreProperties>
</file>